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093294" w14:paraId="29F11063" w14:textId="77777777" w:rsidTr="003F1ECC">
        <w:trPr>
          <w:trHeight w:hRule="exact" w:val="2948"/>
        </w:trPr>
        <w:tc>
          <w:tcPr>
            <w:tcW w:w="11185" w:type="dxa"/>
            <w:shd w:val="clear" w:color="auto" w:fill="00AFAA"/>
            <w:vAlign w:val="center"/>
          </w:tcPr>
          <w:p w14:paraId="15A65AAB" w14:textId="77777777" w:rsidR="00974E99" w:rsidRPr="00093294" w:rsidRDefault="00974E99" w:rsidP="006F032D">
            <w:pPr>
              <w:pStyle w:val="Documenttype"/>
            </w:pPr>
            <w:r w:rsidRPr="00093294">
              <w:t xml:space="preserve">IALA </w:t>
            </w:r>
            <w:r w:rsidR="009A1FCD" w:rsidRPr="00093294">
              <w:t>Model Course</w:t>
            </w:r>
          </w:p>
        </w:tc>
      </w:tr>
    </w:tbl>
    <w:p w14:paraId="200E7DA2" w14:textId="77777777" w:rsidR="008972C3" w:rsidRPr="00093294" w:rsidRDefault="008972C3" w:rsidP="003274DB"/>
    <w:p w14:paraId="66F67742" w14:textId="77777777" w:rsidR="00D74AE1" w:rsidRPr="00093294" w:rsidRDefault="00D74AE1" w:rsidP="003274DB"/>
    <w:p w14:paraId="1849FCCA" w14:textId="77777777" w:rsidR="007B7FEC" w:rsidRPr="00093294" w:rsidRDefault="00DB0ABB" w:rsidP="007B7FEC">
      <w:pPr>
        <w:pStyle w:val="Documentnumber"/>
      </w:pPr>
      <w:r>
        <w:t>L</w:t>
      </w:r>
      <w:r w:rsidR="00E375AF">
        <w:t>2.3.4-6</w:t>
      </w:r>
    </w:p>
    <w:p w14:paraId="697394BE" w14:textId="77777777" w:rsidR="007B7FEC" w:rsidRPr="00093294" w:rsidRDefault="007B7FEC" w:rsidP="003274DB"/>
    <w:p w14:paraId="121E222E" w14:textId="77777777" w:rsidR="00776004" w:rsidRDefault="00380F03" w:rsidP="00FB51A6">
      <w:pPr>
        <w:pStyle w:val="Documentname"/>
      </w:pPr>
      <w:r>
        <w:t>AIDS TO NAVIGATION</w:t>
      </w:r>
      <w:r w:rsidRPr="00093294">
        <w:t xml:space="preserve"> </w:t>
      </w:r>
      <w:r>
        <w:t xml:space="preserve">- </w:t>
      </w:r>
      <w:r w:rsidR="002E4993" w:rsidRPr="00093294">
        <w:t>T</w:t>
      </w:r>
      <w:r w:rsidR="00DB0ABB">
        <w:t>echnician Training</w:t>
      </w:r>
    </w:p>
    <w:p w14:paraId="2911FA6E" w14:textId="6A0C3AF8" w:rsidR="00380F03" w:rsidRDefault="00380F03" w:rsidP="00FB51A6">
      <w:pPr>
        <w:pStyle w:val="Documentname"/>
      </w:pPr>
      <w:r>
        <w:t xml:space="preserve">MODULE </w:t>
      </w:r>
      <w:r w:rsidR="00E375AF">
        <w:t>3</w:t>
      </w:r>
      <w:r>
        <w:t xml:space="preserve"> ELEMENT</w:t>
      </w:r>
      <w:r w:rsidR="000A1472">
        <w:t>s</w:t>
      </w:r>
      <w:r w:rsidR="002A689F">
        <w:t xml:space="preserve"> </w:t>
      </w:r>
      <w:r w:rsidR="00E375AF">
        <w:t>3.4 – 3.6</w:t>
      </w:r>
    </w:p>
    <w:p w14:paraId="31C11EE2" w14:textId="393A6F34" w:rsidR="00913B44" w:rsidRPr="00093294" w:rsidRDefault="00DB0ABB" w:rsidP="00380F03">
      <w:pPr>
        <w:pStyle w:val="Documentname"/>
      </w:pPr>
      <w:r>
        <w:t>Level 2</w:t>
      </w:r>
      <w:r w:rsidR="00380F03">
        <w:t xml:space="preserve"> </w:t>
      </w:r>
      <w:del w:id="0" w:author="Plenary Room" w:date="2016-10-14T09:43:00Z">
        <w:r w:rsidR="00380F03" w:rsidDel="00E814EC">
          <w:delText>-</w:delText>
        </w:r>
      </w:del>
      <w:ins w:id="1" w:author="Plenary Room" w:date="2016-10-14T09:43:00Z">
        <w:r w:rsidR="00E814EC">
          <w:t>–</w:t>
        </w:r>
      </w:ins>
      <w:r w:rsidR="00380F03">
        <w:t xml:space="preserve"> </w:t>
      </w:r>
      <w:del w:id="2" w:author="Plenary Room" w:date="2016-10-14T09:43:00Z">
        <w:r w:rsidR="00E375AF" w:rsidDel="00E814EC">
          <w:delText>Technician</w:delText>
        </w:r>
      </w:del>
      <w:ins w:id="3" w:author="Plenary Room" w:date="2016-10-14T09:43:00Z">
        <w:r w:rsidR="00E814EC">
          <w:t>Light Flashers Lamp Changers and IPS Lanterns</w:t>
        </w:r>
      </w:ins>
    </w:p>
    <w:p w14:paraId="58CAA488" w14:textId="77777777" w:rsidR="00913B44" w:rsidRPr="00093294" w:rsidRDefault="00913B44" w:rsidP="00D74AE1"/>
    <w:p w14:paraId="7116ECD7" w14:textId="77777777" w:rsidR="00913B44" w:rsidRPr="00093294" w:rsidRDefault="00913B44" w:rsidP="00D74AE1"/>
    <w:p w14:paraId="1788E27A" w14:textId="77777777" w:rsidR="00913B44" w:rsidRPr="00093294" w:rsidRDefault="00913B44" w:rsidP="00D74AE1"/>
    <w:p w14:paraId="79652B39" w14:textId="77777777" w:rsidR="00913B44" w:rsidRPr="00093294" w:rsidRDefault="00913B44" w:rsidP="00D74AE1"/>
    <w:p w14:paraId="39381FCB" w14:textId="77777777" w:rsidR="00913B44" w:rsidRPr="00093294" w:rsidRDefault="00913B44" w:rsidP="00D74AE1"/>
    <w:p w14:paraId="392892C7" w14:textId="77777777" w:rsidR="00913B44" w:rsidRPr="00093294" w:rsidRDefault="00913B44" w:rsidP="00D74AE1"/>
    <w:p w14:paraId="6493A293" w14:textId="77777777" w:rsidR="00913B44" w:rsidRPr="00093294" w:rsidRDefault="00913B44" w:rsidP="00D74AE1"/>
    <w:p w14:paraId="0ED0C9C8" w14:textId="77777777" w:rsidR="00913B44" w:rsidRPr="00093294" w:rsidRDefault="00913B44" w:rsidP="00D74AE1"/>
    <w:p w14:paraId="7AD9B21A" w14:textId="77777777" w:rsidR="00913B44" w:rsidRPr="00093294" w:rsidRDefault="00913B44" w:rsidP="00D74AE1"/>
    <w:p w14:paraId="0C929558" w14:textId="77777777" w:rsidR="00913B44" w:rsidRPr="00093294" w:rsidRDefault="00913B44" w:rsidP="00D74AE1"/>
    <w:p w14:paraId="6E781B38" w14:textId="77777777" w:rsidR="00913B44" w:rsidRPr="00093294" w:rsidRDefault="00913B44" w:rsidP="00D74AE1"/>
    <w:p w14:paraId="10B933C6" w14:textId="77777777" w:rsidR="00913B44" w:rsidRPr="00093294" w:rsidRDefault="00913B44" w:rsidP="00D74AE1"/>
    <w:p w14:paraId="2C03F34B" w14:textId="77777777" w:rsidR="00913B44" w:rsidRPr="00093294" w:rsidRDefault="00913B44" w:rsidP="00D74AE1"/>
    <w:p w14:paraId="2E995F36" w14:textId="77777777" w:rsidR="00913B44" w:rsidRPr="00093294" w:rsidRDefault="00913B44" w:rsidP="00D74AE1"/>
    <w:p w14:paraId="4CE661B9" w14:textId="77777777" w:rsidR="00913B44" w:rsidRPr="00093294" w:rsidRDefault="00913B44" w:rsidP="00D74AE1"/>
    <w:p w14:paraId="3D3FDE82" w14:textId="77777777" w:rsidR="005C71FF" w:rsidRPr="00093294" w:rsidRDefault="005C71FF" w:rsidP="00D74AE1"/>
    <w:p w14:paraId="5647F512" w14:textId="77777777" w:rsidR="00883AE3" w:rsidRPr="00093294" w:rsidRDefault="00883AE3" w:rsidP="00D74AE1"/>
    <w:p w14:paraId="21919732" w14:textId="77777777" w:rsidR="00913B44" w:rsidRPr="00093294" w:rsidRDefault="00913B44" w:rsidP="00913B44">
      <w:pPr>
        <w:pStyle w:val="Editionnumber"/>
      </w:pPr>
      <w:r w:rsidRPr="00093294">
        <w:t xml:space="preserve">Edition </w:t>
      </w:r>
      <w:r w:rsidR="00C67E3E" w:rsidRPr="00C67E3E">
        <w:t>1</w:t>
      </w:r>
      <w:r w:rsidRPr="00C67E3E">
        <w:t>.</w:t>
      </w:r>
      <w:r w:rsidR="00C67E3E">
        <w:t>0</w:t>
      </w:r>
    </w:p>
    <w:p w14:paraId="696222F7" w14:textId="7F05404D" w:rsidR="00913B44" w:rsidRPr="00093294" w:rsidRDefault="00C67E3E" w:rsidP="005C71FF">
      <w:pPr>
        <w:pStyle w:val="Documentdate"/>
      </w:pPr>
      <w:del w:id="4" w:author="Adam Hay" w:date="2016-10-12T01:00:00Z">
        <w:r w:rsidDel="00FD68D4">
          <w:lastRenderedPageBreak/>
          <w:delText>Month</w:delText>
        </w:r>
        <w:r w:rsidR="00380F03" w:rsidDel="00FD68D4">
          <w:delText xml:space="preserve"> </w:delText>
        </w:r>
        <w:r w:rsidDel="00FD68D4">
          <w:delText>Year</w:delText>
        </w:r>
      </w:del>
      <w:ins w:id="5" w:author="Adam Hay" w:date="2016-10-12T01:00:00Z">
        <w:r w:rsidR="00FD68D4">
          <w:t>December 2016</w:t>
        </w:r>
      </w:ins>
    </w:p>
    <w:p w14:paraId="74E45AB5" w14:textId="77777777" w:rsidR="00913B44" w:rsidRPr="00093294" w:rsidRDefault="00913B44" w:rsidP="00D74AE1">
      <w:pPr>
        <w:sectPr w:rsidR="00913B44" w:rsidRPr="00093294" w:rsidSect="007E30DF">
          <w:headerReference w:type="default" r:id="rId8"/>
          <w:footerReference w:type="default" r:id="rId9"/>
          <w:type w:val="continuous"/>
          <w:pgSz w:w="11906" w:h="16838" w:code="9"/>
          <w:pgMar w:top="567" w:right="1276" w:bottom="2495" w:left="1276" w:header="567" w:footer="567" w:gutter="0"/>
          <w:cols w:space="708"/>
          <w:docGrid w:linePitch="360"/>
        </w:sectPr>
      </w:pPr>
    </w:p>
    <w:p w14:paraId="7778D10E" w14:textId="77777777" w:rsidR="00914E26" w:rsidRPr="00093294" w:rsidRDefault="00914E26" w:rsidP="00914E26">
      <w:pPr>
        <w:pStyle w:val="BodyText"/>
      </w:pPr>
      <w:r w:rsidRPr="00093294">
        <w:lastRenderedPageBreak/>
        <w:t xml:space="preserve">Revisions to this IALA Document are to </w:t>
      </w:r>
      <w:proofErr w:type="gramStart"/>
      <w:r w:rsidRPr="00093294">
        <w:t>be noted</w:t>
      </w:r>
      <w:proofErr w:type="gramEnd"/>
      <w:r w:rsidRPr="00093294">
        <w:t xml:space="preserve">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95"/>
        <w:gridCol w:w="3456"/>
        <w:gridCol w:w="4834"/>
      </w:tblGrid>
      <w:tr w:rsidR="005E4659" w:rsidRPr="00093294" w14:paraId="199CCC42" w14:textId="77777777" w:rsidTr="005E4659">
        <w:tc>
          <w:tcPr>
            <w:tcW w:w="1908" w:type="dxa"/>
          </w:tcPr>
          <w:p w14:paraId="70F8F74D" w14:textId="77777777" w:rsidR="00914E26" w:rsidRPr="00093294" w:rsidRDefault="00914E26" w:rsidP="00ED030E">
            <w:pPr>
              <w:pStyle w:val="Tableheading"/>
              <w:rPr>
                <w:lang w:val="en-GB"/>
              </w:rPr>
            </w:pPr>
            <w:r w:rsidRPr="00093294">
              <w:rPr>
                <w:lang w:val="en-GB"/>
              </w:rPr>
              <w:t>Date</w:t>
            </w:r>
          </w:p>
        </w:tc>
        <w:tc>
          <w:tcPr>
            <w:tcW w:w="3576" w:type="dxa"/>
          </w:tcPr>
          <w:p w14:paraId="1A34307F" w14:textId="77777777" w:rsidR="00914E26" w:rsidRPr="00093294" w:rsidRDefault="00914E26" w:rsidP="00ED030E">
            <w:pPr>
              <w:pStyle w:val="Tableheading"/>
              <w:rPr>
                <w:lang w:val="en-GB"/>
              </w:rPr>
            </w:pPr>
            <w:r w:rsidRPr="00093294">
              <w:rPr>
                <w:lang w:val="en-GB"/>
              </w:rPr>
              <w:t>Page / Section Revised</w:t>
            </w:r>
          </w:p>
        </w:tc>
        <w:tc>
          <w:tcPr>
            <w:tcW w:w="5001" w:type="dxa"/>
          </w:tcPr>
          <w:p w14:paraId="5F3544C9" w14:textId="77777777" w:rsidR="00914E26" w:rsidRPr="00093294" w:rsidRDefault="00914E26" w:rsidP="00ED030E">
            <w:pPr>
              <w:pStyle w:val="Tableheading"/>
              <w:rPr>
                <w:lang w:val="en-GB"/>
              </w:rPr>
            </w:pPr>
            <w:r w:rsidRPr="00093294">
              <w:rPr>
                <w:lang w:val="en-GB"/>
              </w:rPr>
              <w:t>Requirement for Revision</w:t>
            </w:r>
          </w:p>
        </w:tc>
      </w:tr>
      <w:tr w:rsidR="00380F03" w:rsidRPr="00093294" w14:paraId="158A71EB" w14:textId="77777777" w:rsidTr="005E4659">
        <w:trPr>
          <w:trHeight w:val="851"/>
        </w:trPr>
        <w:tc>
          <w:tcPr>
            <w:tcW w:w="1908" w:type="dxa"/>
            <w:vAlign w:val="center"/>
          </w:tcPr>
          <w:p w14:paraId="2F54AF68" w14:textId="657896BE" w:rsidR="00380F03" w:rsidRPr="00093294" w:rsidRDefault="005A03A0" w:rsidP="00914E26">
            <w:pPr>
              <w:pStyle w:val="Tabletext"/>
            </w:pPr>
            <w:ins w:id="6" w:author="Adam Hay" w:date="2016-10-12T00:30:00Z">
              <w:del w:id="7" w:author="Plenary Room" w:date="2016-10-14T09:44:00Z">
                <w:r w:rsidDel="00E814EC">
                  <w:delText>12.10.2016</w:delText>
                </w:r>
              </w:del>
            </w:ins>
            <w:ins w:id="8" w:author="Plenary Room" w:date="2016-10-14T09:44:00Z">
              <w:r w:rsidR="00E814EC">
                <w:t>December 2016</w:t>
              </w:r>
            </w:ins>
          </w:p>
        </w:tc>
        <w:tc>
          <w:tcPr>
            <w:tcW w:w="3576" w:type="dxa"/>
            <w:vAlign w:val="center"/>
          </w:tcPr>
          <w:p w14:paraId="5EDA01CB" w14:textId="0EE532BE" w:rsidR="00380F03" w:rsidRPr="00093294" w:rsidRDefault="00FD68D4" w:rsidP="00FD68D4">
            <w:pPr>
              <w:pStyle w:val="Tabletext"/>
            </w:pPr>
            <w:ins w:id="9" w:author="Adam Hay" w:date="2016-10-12T00:32:00Z">
              <w:r>
                <w:t>Pages 7, 8, 9</w:t>
              </w:r>
            </w:ins>
          </w:p>
        </w:tc>
        <w:tc>
          <w:tcPr>
            <w:tcW w:w="5001" w:type="dxa"/>
            <w:vAlign w:val="center"/>
          </w:tcPr>
          <w:p w14:paraId="1C10F641" w14:textId="23BCDE30" w:rsidR="00380F03" w:rsidRDefault="00FD68D4" w:rsidP="00FD68D4">
            <w:pPr>
              <w:pStyle w:val="Tabletext"/>
              <w:rPr>
                <w:ins w:id="10" w:author="Adam Hay" w:date="2016-10-12T01:02:00Z"/>
              </w:rPr>
            </w:pPr>
            <w:ins w:id="11" w:author="Adam Hay" w:date="2016-10-12T01:02:00Z">
              <w:r>
                <w:t xml:space="preserve">Module 1 - </w:t>
              </w:r>
            </w:ins>
            <w:ins w:id="12" w:author="Adam Hay" w:date="2016-10-12T01:01:00Z">
              <w:r>
                <w:t>Section 1.2, Section 1.3.1</w:t>
              </w:r>
            </w:ins>
            <w:ins w:id="13" w:author="Adam Hay" w:date="2016-10-12T01:02:00Z">
              <w:r>
                <w:t xml:space="preserve">, Section 1.3.4 </w:t>
              </w:r>
            </w:ins>
            <w:ins w:id="14" w:author="Adam Hay" w:date="2016-10-12T01:27:00Z">
              <w:r>
                <w:t>–</w:t>
              </w:r>
            </w:ins>
            <w:ins w:id="15" w:author="Adam Hay" w:date="2016-10-12T01:02:00Z">
              <w:r>
                <w:t xml:space="preserve"> </w:t>
              </w:r>
            </w:ins>
            <w:ins w:id="16" w:author="Adam Hay" w:date="2016-10-12T01:27:00Z">
              <w:r>
                <w:t>Minor changes</w:t>
              </w:r>
            </w:ins>
          </w:p>
          <w:p w14:paraId="6C83C0DB" w14:textId="7B6E36EF" w:rsidR="00FD68D4" w:rsidRPr="00093294" w:rsidRDefault="00FD68D4" w:rsidP="00FD68D4">
            <w:pPr>
              <w:pStyle w:val="Tabletext"/>
            </w:pPr>
            <w:ins w:id="17" w:author="Adam Hay" w:date="2016-10-12T01:02:00Z">
              <w:r>
                <w:t xml:space="preserve">Module 2 – Section </w:t>
              </w:r>
            </w:ins>
            <w:ins w:id="18" w:author="Adam Hay" w:date="2016-10-12T01:28:00Z">
              <w:r>
                <w:t>2</w:t>
              </w:r>
            </w:ins>
            <w:ins w:id="19" w:author="Adam Hay" w:date="2016-10-12T01:02:00Z">
              <w:r>
                <w:t xml:space="preserve">.2, Section </w:t>
              </w:r>
            </w:ins>
            <w:ins w:id="20" w:author="Adam Hay" w:date="2016-10-12T01:28:00Z">
              <w:r>
                <w:t>2</w:t>
              </w:r>
            </w:ins>
            <w:ins w:id="21" w:author="Adam Hay" w:date="2016-10-12T01:02:00Z">
              <w:r>
                <w:t>.3.1</w:t>
              </w:r>
            </w:ins>
            <w:ins w:id="22" w:author="Adam Hay" w:date="2016-10-12T01:28:00Z">
              <w:r>
                <w:t>, Section 2.3.2</w:t>
              </w:r>
            </w:ins>
            <w:ins w:id="23" w:author="Adam Hay" w:date="2016-10-12T01:02:00Z">
              <w:r>
                <w:t xml:space="preserve"> – </w:t>
              </w:r>
            </w:ins>
            <w:ins w:id="24" w:author="Adam Hay" w:date="2016-10-12T01:27:00Z">
              <w:r>
                <w:t>Minor changes</w:t>
              </w:r>
            </w:ins>
          </w:p>
        </w:tc>
      </w:tr>
      <w:tr w:rsidR="00380F03" w:rsidRPr="00093294" w14:paraId="5E939838" w14:textId="77777777" w:rsidTr="005E4659">
        <w:trPr>
          <w:trHeight w:val="851"/>
        </w:trPr>
        <w:tc>
          <w:tcPr>
            <w:tcW w:w="1908" w:type="dxa"/>
            <w:vAlign w:val="center"/>
          </w:tcPr>
          <w:p w14:paraId="7B410E9F" w14:textId="77777777" w:rsidR="00380F03" w:rsidRPr="00093294" w:rsidRDefault="00380F03" w:rsidP="00914E26">
            <w:pPr>
              <w:pStyle w:val="Tabletext"/>
            </w:pPr>
          </w:p>
        </w:tc>
        <w:tc>
          <w:tcPr>
            <w:tcW w:w="3576" w:type="dxa"/>
            <w:vAlign w:val="center"/>
          </w:tcPr>
          <w:p w14:paraId="09DAEA31" w14:textId="77777777" w:rsidR="00380F03" w:rsidRPr="00093294" w:rsidRDefault="00380F03" w:rsidP="00914E26">
            <w:pPr>
              <w:pStyle w:val="Tabletext"/>
            </w:pPr>
          </w:p>
        </w:tc>
        <w:tc>
          <w:tcPr>
            <w:tcW w:w="5001" w:type="dxa"/>
            <w:vAlign w:val="center"/>
          </w:tcPr>
          <w:p w14:paraId="2E571A2A" w14:textId="77777777" w:rsidR="00380F03" w:rsidRPr="00093294" w:rsidRDefault="00380F03" w:rsidP="00914E26">
            <w:pPr>
              <w:pStyle w:val="Tabletext"/>
            </w:pPr>
          </w:p>
        </w:tc>
      </w:tr>
      <w:tr w:rsidR="00380F03" w:rsidRPr="00093294" w14:paraId="63AA57A4" w14:textId="77777777" w:rsidTr="005E4659">
        <w:trPr>
          <w:trHeight w:val="851"/>
        </w:trPr>
        <w:tc>
          <w:tcPr>
            <w:tcW w:w="1908" w:type="dxa"/>
            <w:vAlign w:val="center"/>
          </w:tcPr>
          <w:p w14:paraId="5F4389D0" w14:textId="77777777" w:rsidR="00380F03" w:rsidRPr="00093294" w:rsidRDefault="00380F03" w:rsidP="00914E26">
            <w:pPr>
              <w:pStyle w:val="Tabletext"/>
            </w:pPr>
          </w:p>
        </w:tc>
        <w:tc>
          <w:tcPr>
            <w:tcW w:w="3576" w:type="dxa"/>
            <w:vAlign w:val="center"/>
          </w:tcPr>
          <w:p w14:paraId="3D0AD8DD" w14:textId="77777777" w:rsidR="00380F03" w:rsidRPr="00093294" w:rsidRDefault="00380F03" w:rsidP="00914E26">
            <w:pPr>
              <w:pStyle w:val="Tabletext"/>
            </w:pPr>
          </w:p>
        </w:tc>
        <w:tc>
          <w:tcPr>
            <w:tcW w:w="5001" w:type="dxa"/>
            <w:vAlign w:val="center"/>
          </w:tcPr>
          <w:p w14:paraId="642E6A21" w14:textId="77777777" w:rsidR="00380F03" w:rsidRPr="00093294" w:rsidRDefault="00380F03" w:rsidP="00914E26">
            <w:pPr>
              <w:pStyle w:val="Tabletext"/>
            </w:pPr>
          </w:p>
        </w:tc>
      </w:tr>
      <w:tr w:rsidR="00380F03" w:rsidRPr="00093294" w14:paraId="6C7C5A30" w14:textId="77777777" w:rsidTr="005E4659">
        <w:trPr>
          <w:trHeight w:val="851"/>
        </w:trPr>
        <w:tc>
          <w:tcPr>
            <w:tcW w:w="1908" w:type="dxa"/>
            <w:vAlign w:val="center"/>
          </w:tcPr>
          <w:p w14:paraId="18F11EC0" w14:textId="77777777" w:rsidR="00380F03" w:rsidRPr="00093294" w:rsidRDefault="00380F03" w:rsidP="00914E26">
            <w:pPr>
              <w:pStyle w:val="Tabletext"/>
            </w:pPr>
          </w:p>
        </w:tc>
        <w:tc>
          <w:tcPr>
            <w:tcW w:w="3576" w:type="dxa"/>
            <w:vAlign w:val="center"/>
          </w:tcPr>
          <w:p w14:paraId="75355C00" w14:textId="77777777" w:rsidR="00380F03" w:rsidRPr="00093294" w:rsidRDefault="00380F03" w:rsidP="00914E26">
            <w:pPr>
              <w:pStyle w:val="Tabletext"/>
            </w:pPr>
          </w:p>
        </w:tc>
        <w:tc>
          <w:tcPr>
            <w:tcW w:w="5001" w:type="dxa"/>
            <w:vAlign w:val="center"/>
          </w:tcPr>
          <w:p w14:paraId="1B176B4E" w14:textId="77777777" w:rsidR="00380F03" w:rsidRPr="00093294" w:rsidRDefault="00380F03" w:rsidP="00914E26">
            <w:pPr>
              <w:pStyle w:val="Tabletext"/>
            </w:pPr>
          </w:p>
        </w:tc>
      </w:tr>
      <w:tr w:rsidR="00380F03" w:rsidRPr="00093294" w14:paraId="633EB94A" w14:textId="77777777" w:rsidTr="005E4659">
        <w:trPr>
          <w:trHeight w:val="851"/>
        </w:trPr>
        <w:tc>
          <w:tcPr>
            <w:tcW w:w="1908" w:type="dxa"/>
            <w:vAlign w:val="center"/>
          </w:tcPr>
          <w:p w14:paraId="799CCEE2" w14:textId="77777777" w:rsidR="00380F03" w:rsidRPr="00093294" w:rsidRDefault="00380F03" w:rsidP="00914E26">
            <w:pPr>
              <w:pStyle w:val="Tabletext"/>
            </w:pPr>
          </w:p>
        </w:tc>
        <w:tc>
          <w:tcPr>
            <w:tcW w:w="3576" w:type="dxa"/>
            <w:vAlign w:val="center"/>
          </w:tcPr>
          <w:p w14:paraId="0FB9A03A" w14:textId="77777777" w:rsidR="00380F03" w:rsidRPr="00093294" w:rsidRDefault="00380F03" w:rsidP="00914E26">
            <w:pPr>
              <w:pStyle w:val="Tabletext"/>
            </w:pPr>
          </w:p>
        </w:tc>
        <w:tc>
          <w:tcPr>
            <w:tcW w:w="5001" w:type="dxa"/>
            <w:vAlign w:val="center"/>
          </w:tcPr>
          <w:p w14:paraId="5F4488BE" w14:textId="77777777" w:rsidR="00380F03" w:rsidRPr="00093294" w:rsidRDefault="00380F03" w:rsidP="00914E26">
            <w:pPr>
              <w:pStyle w:val="Tabletext"/>
            </w:pPr>
          </w:p>
        </w:tc>
      </w:tr>
      <w:tr w:rsidR="00380F03" w:rsidRPr="00093294" w14:paraId="5AA81D60" w14:textId="77777777" w:rsidTr="005E4659">
        <w:trPr>
          <w:trHeight w:val="851"/>
        </w:trPr>
        <w:tc>
          <w:tcPr>
            <w:tcW w:w="1908" w:type="dxa"/>
            <w:vAlign w:val="center"/>
          </w:tcPr>
          <w:p w14:paraId="785724AB" w14:textId="77777777" w:rsidR="00380F03" w:rsidRPr="00093294" w:rsidRDefault="00380F03" w:rsidP="00914E26">
            <w:pPr>
              <w:pStyle w:val="Tabletext"/>
            </w:pPr>
          </w:p>
        </w:tc>
        <w:tc>
          <w:tcPr>
            <w:tcW w:w="3576" w:type="dxa"/>
            <w:vAlign w:val="center"/>
          </w:tcPr>
          <w:p w14:paraId="4226BDB1" w14:textId="77777777" w:rsidR="00380F03" w:rsidRPr="00093294" w:rsidRDefault="00380F03" w:rsidP="00914E26">
            <w:pPr>
              <w:pStyle w:val="Tabletext"/>
            </w:pPr>
          </w:p>
        </w:tc>
        <w:tc>
          <w:tcPr>
            <w:tcW w:w="5001" w:type="dxa"/>
            <w:vAlign w:val="center"/>
          </w:tcPr>
          <w:p w14:paraId="6347F5A8" w14:textId="77777777" w:rsidR="00380F03" w:rsidRPr="00093294" w:rsidRDefault="00380F03" w:rsidP="00914E26">
            <w:pPr>
              <w:pStyle w:val="Tabletext"/>
            </w:pPr>
          </w:p>
        </w:tc>
      </w:tr>
    </w:tbl>
    <w:p w14:paraId="7E7BC290" w14:textId="77777777" w:rsidR="00914E26" w:rsidRPr="00093294" w:rsidRDefault="00914E26" w:rsidP="00D74AE1"/>
    <w:p w14:paraId="6CE41495" w14:textId="77777777" w:rsidR="005E4659" w:rsidRPr="00093294" w:rsidRDefault="005E4659" w:rsidP="00914E26">
      <w:pPr>
        <w:spacing w:after="200" w:line="276" w:lineRule="auto"/>
        <w:sectPr w:rsidR="005E4659" w:rsidRPr="00093294" w:rsidSect="00F00376">
          <w:headerReference w:type="default" r:id="rId10"/>
          <w:footerReference w:type="default" r:id="rId11"/>
          <w:pgSz w:w="11906" w:h="16838" w:code="9"/>
          <w:pgMar w:top="567" w:right="794" w:bottom="567" w:left="907" w:header="567" w:footer="567" w:gutter="0"/>
          <w:cols w:space="708"/>
          <w:docGrid w:linePitch="360"/>
        </w:sectPr>
      </w:pPr>
    </w:p>
    <w:p w14:paraId="672DC645" w14:textId="77777777" w:rsidR="004D1FFA" w:rsidRDefault="002A29D4">
      <w:pPr>
        <w:pStyle w:val="TOC1"/>
        <w:rPr>
          <w:rFonts w:eastAsiaTheme="minorEastAsia"/>
          <w:b w:val="0"/>
          <w:color w:val="auto"/>
          <w:sz w:val="24"/>
          <w:szCs w:val="24"/>
          <w:lang w:val="en-US"/>
        </w:rPr>
      </w:pPr>
      <w:r w:rsidRPr="00093294">
        <w:rPr>
          <w:b w:val="0"/>
          <w:noProof w:val="0"/>
        </w:rPr>
        <w:lastRenderedPageBreak/>
        <w:fldChar w:fldCharType="begin"/>
      </w:r>
      <w:r w:rsidRPr="00093294">
        <w:rPr>
          <w:b w:val="0"/>
          <w:noProof w:val="0"/>
        </w:rPr>
        <w:instrText xml:space="preserve"> TOC \o "1-3" \t "Annex,1,Appendix,5,Part,1,Module,4" </w:instrText>
      </w:r>
      <w:r w:rsidRPr="00093294">
        <w:rPr>
          <w:b w:val="0"/>
          <w:noProof w:val="0"/>
        </w:rPr>
        <w:fldChar w:fldCharType="separate"/>
      </w:r>
      <w:r w:rsidR="004D1FFA" w:rsidRPr="0095132E">
        <w:t>PART 1</w:t>
      </w:r>
      <w:r w:rsidR="004D1FFA">
        <w:t xml:space="preserve"> - </w:t>
      </w:r>
      <w:r w:rsidR="004D1FFA" w:rsidRPr="0095132E">
        <w:t>COURSE OVERVIEW</w:t>
      </w:r>
      <w:r w:rsidR="004D1FFA">
        <w:tab/>
      </w:r>
      <w:r w:rsidR="004D1FFA">
        <w:fldChar w:fldCharType="begin"/>
      </w:r>
      <w:r w:rsidR="004D1FFA">
        <w:instrText xml:space="preserve"> PAGEREF _Toc462302550 \h </w:instrText>
      </w:r>
      <w:r w:rsidR="004D1FFA">
        <w:fldChar w:fldCharType="separate"/>
      </w:r>
      <w:r w:rsidR="004D1FFA">
        <w:t>5</w:t>
      </w:r>
      <w:r w:rsidR="004D1FFA">
        <w:fldChar w:fldCharType="end"/>
      </w:r>
    </w:p>
    <w:p w14:paraId="621C2C51" w14:textId="77777777" w:rsidR="004D1FFA" w:rsidRDefault="004D1FFA">
      <w:pPr>
        <w:pStyle w:val="TOC1"/>
        <w:rPr>
          <w:rFonts w:eastAsiaTheme="minorEastAsia"/>
          <w:b w:val="0"/>
          <w:color w:val="auto"/>
          <w:sz w:val="24"/>
          <w:szCs w:val="24"/>
          <w:lang w:val="en-US"/>
        </w:rPr>
      </w:pPr>
      <w:r w:rsidRPr="0095132E">
        <w:t>1.</w:t>
      </w:r>
      <w:r>
        <w:rPr>
          <w:rFonts w:eastAsiaTheme="minorEastAsia"/>
          <w:b w:val="0"/>
          <w:color w:val="auto"/>
          <w:sz w:val="24"/>
          <w:szCs w:val="24"/>
          <w:lang w:val="en-US"/>
        </w:rPr>
        <w:tab/>
      </w:r>
      <w:r>
        <w:t>SCOPE</w:t>
      </w:r>
      <w:r>
        <w:tab/>
      </w:r>
      <w:r>
        <w:fldChar w:fldCharType="begin"/>
      </w:r>
      <w:r>
        <w:instrText xml:space="preserve"> PAGEREF _Toc462302551 \h </w:instrText>
      </w:r>
      <w:r>
        <w:fldChar w:fldCharType="separate"/>
      </w:r>
      <w:r>
        <w:t>5</w:t>
      </w:r>
      <w:r>
        <w:fldChar w:fldCharType="end"/>
      </w:r>
    </w:p>
    <w:p w14:paraId="6DDD04CD" w14:textId="77777777" w:rsidR="004D1FFA" w:rsidRDefault="004D1FFA">
      <w:pPr>
        <w:pStyle w:val="TOC1"/>
        <w:rPr>
          <w:rFonts w:eastAsiaTheme="minorEastAsia"/>
          <w:b w:val="0"/>
          <w:color w:val="auto"/>
          <w:sz w:val="24"/>
          <w:szCs w:val="24"/>
          <w:lang w:val="en-US"/>
        </w:rPr>
      </w:pPr>
      <w:r w:rsidRPr="0095132E">
        <w:t>2.</w:t>
      </w:r>
      <w:r>
        <w:rPr>
          <w:rFonts w:eastAsiaTheme="minorEastAsia"/>
          <w:b w:val="0"/>
          <w:color w:val="auto"/>
          <w:sz w:val="24"/>
          <w:szCs w:val="24"/>
          <w:lang w:val="en-US"/>
        </w:rPr>
        <w:tab/>
      </w:r>
      <w:r w:rsidRPr="0095132E">
        <w:t>OBJECTIVE</w:t>
      </w:r>
      <w:r>
        <w:tab/>
      </w:r>
      <w:r>
        <w:fldChar w:fldCharType="begin"/>
      </w:r>
      <w:r>
        <w:instrText xml:space="preserve"> PAGEREF _Toc462302552 \h </w:instrText>
      </w:r>
      <w:r>
        <w:fldChar w:fldCharType="separate"/>
      </w:r>
      <w:r>
        <w:t>5</w:t>
      </w:r>
      <w:r>
        <w:fldChar w:fldCharType="end"/>
      </w:r>
    </w:p>
    <w:p w14:paraId="530E2375" w14:textId="77777777" w:rsidR="004D1FFA" w:rsidRDefault="004D1FFA">
      <w:pPr>
        <w:pStyle w:val="TOC1"/>
        <w:rPr>
          <w:rFonts w:eastAsiaTheme="minorEastAsia"/>
          <w:b w:val="0"/>
          <w:color w:val="auto"/>
          <w:sz w:val="24"/>
          <w:szCs w:val="24"/>
          <w:lang w:val="en-US"/>
        </w:rPr>
      </w:pPr>
      <w:r w:rsidRPr="0095132E">
        <w:t>3.</w:t>
      </w:r>
      <w:r>
        <w:rPr>
          <w:rFonts w:eastAsiaTheme="minorEastAsia"/>
          <w:b w:val="0"/>
          <w:color w:val="auto"/>
          <w:sz w:val="24"/>
          <w:szCs w:val="24"/>
          <w:lang w:val="en-US"/>
        </w:rPr>
        <w:tab/>
      </w:r>
      <w:r>
        <w:t>COURSE OUTLINE</w:t>
      </w:r>
      <w:r>
        <w:tab/>
      </w:r>
      <w:r>
        <w:fldChar w:fldCharType="begin"/>
      </w:r>
      <w:r>
        <w:instrText xml:space="preserve"> PAGEREF _Toc462302553 \h </w:instrText>
      </w:r>
      <w:r>
        <w:fldChar w:fldCharType="separate"/>
      </w:r>
      <w:r>
        <w:t>5</w:t>
      </w:r>
      <w:r>
        <w:fldChar w:fldCharType="end"/>
      </w:r>
    </w:p>
    <w:p w14:paraId="60732A6D" w14:textId="77777777" w:rsidR="004D1FFA" w:rsidRDefault="004D1FFA">
      <w:pPr>
        <w:pStyle w:val="TOC1"/>
        <w:rPr>
          <w:rFonts w:eastAsiaTheme="minorEastAsia"/>
          <w:b w:val="0"/>
          <w:color w:val="auto"/>
          <w:sz w:val="24"/>
          <w:szCs w:val="24"/>
          <w:lang w:val="en-US"/>
        </w:rPr>
      </w:pPr>
      <w:r w:rsidRPr="0095132E">
        <w:t>4.</w:t>
      </w:r>
      <w:r>
        <w:rPr>
          <w:rFonts w:eastAsiaTheme="minorEastAsia"/>
          <w:b w:val="0"/>
          <w:color w:val="auto"/>
          <w:sz w:val="24"/>
          <w:szCs w:val="24"/>
          <w:lang w:val="en-US"/>
        </w:rPr>
        <w:tab/>
      </w:r>
      <w:r>
        <w:t>TEACHING MODULES</w:t>
      </w:r>
      <w:r>
        <w:tab/>
      </w:r>
      <w:r>
        <w:fldChar w:fldCharType="begin"/>
      </w:r>
      <w:r>
        <w:instrText xml:space="preserve"> PAGEREF _Toc462302554 \h </w:instrText>
      </w:r>
      <w:r>
        <w:fldChar w:fldCharType="separate"/>
      </w:r>
      <w:r>
        <w:t>5</w:t>
      </w:r>
      <w:r>
        <w:fldChar w:fldCharType="end"/>
      </w:r>
    </w:p>
    <w:p w14:paraId="3D2F7928" w14:textId="77777777" w:rsidR="004D1FFA" w:rsidRDefault="004D1FFA">
      <w:pPr>
        <w:pStyle w:val="TOC1"/>
        <w:rPr>
          <w:rFonts w:eastAsiaTheme="minorEastAsia"/>
          <w:b w:val="0"/>
          <w:color w:val="auto"/>
          <w:sz w:val="24"/>
          <w:szCs w:val="24"/>
          <w:lang w:val="en-US"/>
        </w:rPr>
      </w:pPr>
      <w:r w:rsidRPr="0095132E">
        <w:t>5.</w:t>
      </w:r>
      <w:r>
        <w:rPr>
          <w:rFonts w:eastAsiaTheme="minorEastAsia"/>
          <w:b w:val="0"/>
          <w:color w:val="auto"/>
          <w:sz w:val="24"/>
          <w:szCs w:val="24"/>
          <w:lang w:val="en-US"/>
        </w:rPr>
        <w:tab/>
      </w:r>
      <w:r>
        <w:t>SPECIFIC COURSE RELATED TEACHING AIDS</w:t>
      </w:r>
      <w:r>
        <w:tab/>
      </w:r>
      <w:r>
        <w:fldChar w:fldCharType="begin"/>
      </w:r>
      <w:r>
        <w:instrText xml:space="preserve"> PAGEREF _Toc462302555 \h </w:instrText>
      </w:r>
      <w:r>
        <w:fldChar w:fldCharType="separate"/>
      </w:r>
      <w:r>
        <w:t>6</w:t>
      </w:r>
      <w:r>
        <w:fldChar w:fldCharType="end"/>
      </w:r>
    </w:p>
    <w:p w14:paraId="6147BA09" w14:textId="77777777" w:rsidR="004D1FFA" w:rsidRDefault="004D1FFA">
      <w:pPr>
        <w:pStyle w:val="TOC1"/>
        <w:rPr>
          <w:rFonts w:eastAsiaTheme="minorEastAsia"/>
          <w:b w:val="0"/>
          <w:color w:val="auto"/>
          <w:sz w:val="24"/>
          <w:szCs w:val="24"/>
          <w:lang w:val="en-US"/>
        </w:rPr>
      </w:pPr>
      <w:r w:rsidRPr="0095132E">
        <w:t>6.</w:t>
      </w:r>
      <w:r>
        <w:rPr>
          <w:rFonts w:eastAsiaTheme="minorEastAsia"/>
          <w:b w:val="0"/>
          <w:color w:val="auto"/>
          <w:sz w:val="24"/>
          <w:szCs w:val="24"/>
          <w:lang w:val="en-US"/>
        </w:rPr>
        <w:tab/>
      </w:r>
      <w:r>
        <w:t>ACRONYMS</w:t>
      </w:r>
      <w:r>
        <w:tab/>
      </w:r>
      <w:r>
        <w:fldChar w:fldCharType="begin"/>
      </w:r>
      <w:r>
        <w:instrText xml:space="preserve"> PAGEREF _Toc462302556 \h </w:instrText>
      </w:r>
      <w:r>
        <w:fldChar w:fldCharType="separate"/>
      </w:r>
      <w:r>
        <w:t>6</w:t>
      </w:r>
      <w:r>
        <w:fldChar w:fldCharType="end"/>
      </w:r>
    </w:p>
    <w:p w14:paraId="17B8E88D" w14:textId="77777777" w:rsidR="004D1FFA" w:rsidRDefault="004D1FFA">
      <w:pPr>
        <w:pStyle w:val="TOC1"/>
        <w:rPr>
          <w:rFonts w:eastAsiaTheme="minorEastAsia"/>
          <w:b w:val="0"/>
          <w:color w:val="auto"/>
          <w:sz w:val="24"/>
          <w:szCs w:val="24"/>
          <w:lang w:val="en-US"/>
        </w:rPr>
      </w:pPr>
      <w:r w:rsidRPr="0095132E">
        <w:t>7.</w:t>
      </w:r>
      <w:r>
        <w:rPr>
          <w:rFonts w:eastAsiaTheme="minorEastAsia"/>
          <w:b w:val="0"/>
          <w:color w:val="auto"/>
          <w:sz w:val="24"/>
          <w:szCs w:val="24"/>
          <w:lang w:val="en-US"/>
        </w:rPr>
        <w:tab/>
      </w:r>
      <w:r w:rsidRPr="0095132E">
        <w:t>DEFINITIONS</w:t>
      </w:r>
      <w:r>
        <w:tab/>
      </w:r>
      <w:r>
        <w:fldChar w:fldCharType="begin"/>
      </w:r>
      <w:r>
        <w:instrText xml:space="preserve"> PAGEREF _Toc462302557 \h </w:instrText>
      </w:r>
      <w:r>
        <w:fldChar w:fldCharType="separate"/>
      </w:r>
      <w:r>
        <w:t>6</w:t>
      </w:r>
      <w:r>
        <w:fldChar w:fldCharType="end"/>
      </w:r>
    </w:p>
    <w:p w14:paraId="2BBE37AD" w14:textId="77777777" w:rsidR="004D1FFA" w:rsidRDefault="004D1FFA">
      <w:pPr>
        <w:pStyle w:val="TOC1"/>
        <w:rPr>
          <w:rFonts w:eastAsiaTheme="minorEastAsia"/>
          <w:b w:val="0"/>
          <w:color w:val="auto"/>
          <w:sz w:val="24"/>
          <w:szCs w:val="24"/>
          <w:lang w:val="en-US"/>
        </w:rPr>
      </w:pPr>
      <w:r w:rsidRPr="0095132E">
        <w:t>8.</w:t>
      </w:r>
      <w:r>
        <w:rPr>
          <w:rFonts w:eastAsiaTheme="minorEastAsia"/>
          <w:b w:val="0"/>
          <w:color w:val="auto"/>
          <w:sz w:val="24"/>
          <w:szCs w:val="24"/>
          <w:lang w:val="en-US"/>
        </w:rPr>
        <w:tab/>
      </w:r>
      <w:r>
        <w:t>REFERENCES</w:t>
      </w:r>
      <w:r>
        <w:tab/>
      </w:r>
      <w:r>
        <w:fldChar w:fldCharType="begin"/>
      </w:r>
      <w:r>
        <w:instrText xml:space="preserve"> PAGEREF _Toc462302558 \h </w:instrText>
      </w:r>
      <w:r>
        <w:fldChar w:fldCharType="separate"/>
      </w:r>
      <w:r>
        <w:t>6</w:t>
      </w:r>
      <w:r>
        <w:fldChar w:fldCharType="end"/>
      </w:r>
    </w:p>
    <w:p w14:paraId="3B6AA224" w14:textId="77777777" w:rsidR="004D1FFA" w:rsidRDefault="004D1FFA">
      <w:pPr>
        <w:pStyle w:val="TOC1"/>
        <w:rPr>
          <w:rFonts w:eastAsiaTheme="minorEastAsia"/>
          <w:b w:val="0"/>
          <w:color w:val="auto"/>
          <w:sz w:val="24"/>
          <w:szCs w:val="24"/>
          <w:lang w:val="en-US"/>
        </w:rPr>
      </w:pPr>
      <w:r w:rsidRPr="0095132E">
        <w:t>PART 2</w:t>
      </w:r>
      <w:r>
        <w:t xml:space="preserve"> – TEACHING MODULES</w:t>
      </w:r>
      <w:r>
        <w:tab/>
      </w:r>
      <w:r>
        <w:fldChar w:fldCharType="begin"/>
      </w:r>
      <w:r>
        <w:instrText xml:space="preserve"> PAGEREF _Toc462302559 \h </w:instrText>
      </w:r>
      <w:r>
        <w:fldChar w:fldCharType="separate"/>
      </w:r>
      <w:r>
        <w:t>7</w:t>
      </w:r>
      <w:r>
        <w:fldChar w:fldCharType="end"/>
      </w:r>
    </w:p>
    <w:p w14:paraId="04DB250F" w14:textId="77777777" w:rsidR="004D1FFA" w:rsidRDefault="004D1FFA">
      <w:pPr>
        <w:pStyle w:val="TOC1"/>
        <w:rPr>
          <w:rFonts w:eastAsiaTheme="minorEastAsia"/>
          <w:b w:val="0"/>
          <w:color w:val="auto"/>
          <w:sz w:val="24"/>
          <w:szCs w:val="24"/>
          <w:lang w:val="en-US"/>
        </w:rPr>
      </w:pPr>
      <w:r w:rsidRPr="0095132E">
        <w:t>1.</w:t>
      </w:r>
      <w:r>
        <w:rPr>
          <w:rFonts w:eastAsiaTheme="minorEastAsia"/>
          <w:b w:val="0"/>
          <w:color w:val="auto"/>
          <w:sz w:val="24"/>
          <w:szCs w:val="24"/>
          <w:lang w:val="en-US"/>
        </w:rPr>
        <w:tab/>
      </w:r>
      <w:r>
        <w:t xml:space="preserve">MODULE 1 – </w:t>
      </w:r>
      <w:r w:rsidRPr="0095132E">
        <w:t>LIGHT FLASHERS, CHARACTERS AND LAMP CHANGERS</w:t>
      </w:r>
      <w:r>
        <w:tab/>
      </w:r>
      <w:r>
        <w:fldChar w:fldCharType="begin"/>
      </w:r>
      <w:r>
        <w:instrText xml:space="preserve"> PAGEREF _Toc462302560 \h </w:instrText>
      </w:r>
      <w:r>
        <w:fldChar w:fldCharType="separate"/>
      </w:r>
      <w:r>
        <w:t>7</w:t>
      </w:r>
      <w:r>
        <w:fldChar w:fldCharType="end"/>
      </w:r>
    </w:p>
    <w:p w14:paraId="66296C17" w14:textId="77777777" w:rsidR="004D1FFA" w:rsidRDefault="004D1FFA">
      <w:pPr>
        <w:pStyle w:val="TOC2"/>
        <w:rPr>
          <w:rFonts w:eastAsiaTheme="minorEastAsia"/>
          <w:color w:val="auto"/>
          <w:sz w:val="24"/>
          <w:szCs w:val="24"/>
          <w:lang w:val="en-US"/>
        </w:rPr>
      </w:pPr>
      <w:r w:rsidRPr="0095132E">
        <w:t>1.1.</w:t>
      </w:r>
      <w:r>
        <w:rPr>
          <w:rFonts w:eastAsiaTheme="minorEastAsia"/>
          <w:color w:val="auto"/>
          <w:sz w:val="24"/>
          <w:szCs w:val="24"/>
          <w:lang w:val="en-US"/>
        </w:rPr>
        <w:tab/>
      </w:r>
      <w:r>
        <w:t>Scope</w:t>
      </w:r>
      <w:r>
        <w:tab/>
      </w:r>
      <w:r>
        <w:fldChar w:fldCharType="begin"/>
      </w:r>
      <w:r>
        <w:instrText xml:space="preserve"> PAGEREF _Toc462302561 \h </w:instrText>
      </w:r>
      <w:r>
        <w:fldChar w:fldCharType="separate"/>
      </w:r>
      <w:r>
        <w:t>7</w:t>
      </w:r>
      <w:r>
        <w:fldChar w:fldCharType="end"/>
      </w:r>
    </w:p>
    <w:p w14:paraId="5E249EAC" w14:textId="77777777" w:rsidR="004D1FFA" w:rsidRDefault="004D1FFA">
      <w:pPr>
        <w:pStyle w:val="TOC2"/>
        <w:rPr>
          <w:rFonts w:eastAsiaTheme="minorEastAsia"/>
          <w:color w:val="auto"/>
          <w:sz w:val="24"/>
          <w:szCs w:val="24"/>
          <w:lang w:val="en-US"/>
        </w:rPr>
      </w:pPr>
      <w:r w:rsidRPr="0095132E">
        <w:t>1.2.</w:t>
      </w:r>
      <w:r>
        <w:rPr>
          <w:rFonts w:eastAsiaTheme="minorEastAsia"/>
          <w:color w:val="auto"/>
          <w:sz w:val="24"/>
          <w:szCs w:val="24"/>
          <w:lang w:val="en-US"/>
        </w:rPr>
        <w:tab/>
      </w:r>
      <w:r>
        <w:t>Learning Objective</w:t>
      </w:r>
      <w:r>
        <w:tab/>
      </w:r>
      <w:r>
        <w:fldChar w:fldCharType="begin"/>
      </w:r>
      <w:r>
        <w:instrText xml:space="preserve"> PAGEREF _Toc462302562 \h </w:instrText>
      </w:r>
      <w:r>
        <w:fldChar w:fldCharType="separate"/>
      </w:r>
      <w:r>
        <w:t>7</w:t>
      </w:r>
      <w:r>
        <w:fldChar w:fldCharType="end"/>
      </w:r>
    </w:p>
    <w:p w14:paraId="3DE8110A" w14:textId="77777777" w:rsidR="004D1FFA" w:rsidRDefault="004D1FFA">
      <w:pPr>
        <w:pStyle w:val="TOC2"/>
        <w:rPr>
          <w:rFonts w:eastAsiaTheme="minorEastAsia"/>
          <w:color w:val="auto"/>
          <w:sz w:val="24"/>
          <w:szCs w:val="24"/>
          <w:lang w:val="en-US"/>
        </w:rPr>
      </w:pPr>
      <w:r w:rsidRPr="0095132E">
        <w:t>1.3.</w:t>
      </w:r>
      <w:r>
        <w:rPr>
          <w:rFonts w:eastAsiaTheme="minorEastAsia"/>
          <w:color w:val="auto"/>
          <w:sz w:val="24"/>
          <w:szCs w:val="24"/>
          <w:lang w:val="en-US"/>
        </w:rPr>
        <w:tab/>
      </w:r>
      <w:r>
        <w:t>Syllabus</w:t>
      </w:r>
      <w:r>
        <w:tab/>
      </w:r>
      <w:r>
        <w:fldChar w:fldCharType="begin"/>
      </w:r>
      <w:r>
        <w:instrText xml:space="preserve"> PAGEREF _Toc462302563 \h </w:instrText>
      </w:r>
      <w:r>
        <w:fldChar w:fldCharType="separate"/>
      </w:r>
      <w:r>
        <w:t>7</w:t>
      </w:r>
      <w:r>
        <w:fldChar w:fldCharType="end"/>
      </w:r>
    </w:p>
    <w:p w14:paraId="0AE27D56" w14:textId="77777777" w:rsidR="004D1FFA" w:rsidRDefault="004D1FFA">
      <w:pPr>
        <w:pStyle w:val="TOC3"/>
        <w:tabs>
          <w:tab w:val="left" w:pos="1134"/>
          <w:tab w:val="right" w:leader="dot" w:pos="10195"/>
        </w:tabs>
        <w:rPr>
          <w:rFonts w:eastAsiaTheme="minorEastAsia"/>
          <w:noProof/>
          <w:sz w:val="24"/>
          <w:szCs w:val="24"/>
          <w:lang w:val="en-US"/>
        </w:rPr>
      </w:pPr>
      <w:r w:rsidRPr="0095132E">
        <w:rPr>
          <w:noProof/>
        </w:rPr>
        <w:t>1.3.1.</w:t>
      </w:r>
      <w:r>
        <w:rPr>
          <w:rFonts w:eastAsiaTheme="minorEastAsia"/>
          <w:noProof/>
          <w:sz w:val="24"/>
          <w:szCs w:val="24"/>
          <w:lang w:val="en-US"/>
        </w:rPr>
        <w:tab/>
      </w:r>
      <w:r>
        <w:rPr>
          <w:noProof/>
        </w:rPr>
        <w:t>Lesson 1 – Light flashers and their functions</w:t>
      </w:r>
      <w:r>
        <w:rPr>
          <w:noProof/>
        </w:rPr>
        <w:tab/>
      </w:r>
      <w:r>
        <w:rPr>
          <w:noProof/>
        </w:rPr>
        <w:fldChar w:fldCharType="begin"/>
      </w:r>
      <w:r>
        <w:rPr>
          <w:noProof/>
        </w:rPr>
        <w:instrText xml:space="preserve"> PAGEREF _Toc462302564 \h </w:instrText>
      </w:r>
      <w:r>
        <w:rPr>
          <w:noProof/>
        </w:rPr>
      </w:r>
      <w:r>
        <w:rPr>
          <w:noProof/>
        </w:rPr>
        <w:fldChar w:fldCharType="separate"/>
      </w:r>
      <w:r>
        <w:rPr>
          <w:noProof/>
        </w:rPr>
        <w:t>7</w:t>
      </w:r>
      <w:r>
        <w:rPr>
          <w:noProof/>
        </w:rPr>
        <w:fldChar w:fldCharType="end"/>
      </w:r>
    </w:p>
    <w:p w14:paraId="2DEEF168" w14:textId="77777777" w:rsidR="004D1FFA" w:rsidRDefault="004D1FFA">
      <w:pPr>
        <w:pStyle w:val="TOC3"/>
        <w:tabs>
          <w:tab w:val="left" w:pos="1134"/>
          <w:tab w:val="right" w:leader="dot" w:pos="10195"/>
        </w:tabs>
        <w:rPr>
          <w:rFonts w:eastAsiaTheme="minorEastAsia"/>
          <w:noProof/>
          <w:sz w:val="24"/>
          <w:szCs w:val="24"/>
          <w:lang w:val="en-US"/>
        </w:rPr>
      </w:pPr>
      <w:r w:rsidRPr="0095132E">
        <w:rPr>
          <w:noProof/>
        </w:rPr>
        <w:t>1.3.2.</w:t>
      </w:r>
      <w:r>
        <w:rPr>
          <w:rFonts w:eastAsiaTheme="minorEastAsia"/>
          <w:noProof/>
          <w:sz w:val="24"/>
          <w:szCs w:val="24"/>
          <w:lang w:val="en-US"/>
        </w:rPr>
        <w:tab/>
      </w:r>
      <w:r>
        <w:rPr>
          <w:noProof/>
        </w:rPr>
        <w:t>Lesson 2 – Lamp Changers</w:t>
      </w:r>
      <w:r>
        <w:rPr>
          <w:noProof/>
        </w:rPr>
        <w:tab/>
      </w:r>
      <w:r>
        <w:rPr>
          <w:noProof/>
        </w:rPr>
        <w:fldChar w:fldCharType="begin"/>
      </w:r>
      <w:r>
        <w:rPr>
          <w:noProof/>
        </w:rPr>
        <w:instrText xml:space="preserve"> PAGEREF _Toc462302565 \h </w:instrText>
      </w:r>
      <w:r>
        <w:rPr>
          <w:noProof/>
        </w:rPr>
      </w:r>
      <w:r>
        <w:rPr>
          <w:noProof/>
        </w:rPr>
        <w:fldChar w:fldCharType="separate"/>
      </w:r>
      <w:r>
        <w:rPr>
          <w:noProof/>
        </w:rPr>
        <w:t>7</w:t>
      </w:r>
      <w:r>
        <w:rPr>
          <w:noProof/>
        </w:rPr>
        <w:fldChar w:fldCharType="end"/>
      </w:r>
    </w:p>
    <w:p w14:paraId="42B00038" w14:textId="77777777" w:rsidR="004D1FFA" w:rsidRDefault="004D1FFA">
      <w:pPr>
        <w:pStyle w:val="TOC3"/>
        <w:tabs>
          <w:tab w:val="left" w:pos="1134"/>
          <w:tab w:val="right" w:leader="dot" w:pos="10195"/>
        </w:tabs>
        <w:rPr>
          <w:rFonts w:eastAsiaTheme="minorEastAsia"/>
          <w:noProof/>
          <w:sz w:val="24"/>
          <w:szCs w:val="24"/>
          <w:lang w:val="en-US"/>
        </w:rPr>
      </w:pPr>
      <w:r w:rsidRPr="0095132E">
        <w:rPr>
          <w:noProof/>
        </w:rPr>
        <w:t>1.3.3.</w:t>
      </w:r>
      <w:r>
        <w:rPr>
          <w:rFonts w:eastAsiaTheme="minorEastAsia"/>
          <w:noProof/>
          <w:sz w:val="24"/>
          <w:szCs w:val="24"/>
          <w:lang w:val="en-US"/>
        </w:rPr>
        <w:tab/>
      </w:r>
      <w:r>
        <w:rPr>
          <w:noProof/>
        </w:rPr>
        <w:t>Lesson 3 - User-Selectable Flash Codes</w:t>
      </w:r>
      <w:r>
        <w:rPr>
          <w:noProof/>
        </w:rPr>
        <w:tab/>
      </w:r>
      <w:r>
        <w:rPr>
          <w:noProof/>
        </w:rPr>
        <w:fldChar w:fldCharType="begin"/>
      </w:r>
      <w:r>
        <w:rPr>
          <w:noProof/>
        </w:rPr>
        <w:instrText xml:space="preserve"> PAGEREF _Toc462302566 \h </w:instrText>
      </w:r>
      <w:r>
        <w:rPr>
          <w:noProof/>
        </w:rPr>
      </w:r>
      <w:r>
        <w:rPr>
          <w:noProof/>
        </w:rPr>
        <w:fldChar w:fldCharType="separate"/>
      </w:r>
      <w:r>
        <w:rPr>
          <w:noProof/>
        </w:rPr>
        <w:t>7</w:t>
      </w:r>
      <w:r>
        <w:rPr>
          <w:noProof/>
        </w:rPr>
        <w:fldChar w:fldCharType="end"/>
      </w:r>
    </w:p>
    <w:p w14:paraId="75052B39" w14:textId="77777777" w:rsidR="004D1FFA" w:rsidRDefault="004D1FFA">
      <w:pPr>
        <w:pStyle w:val="TOC3"/>
        <w:tabs>
          <w:tab w:val="left" w:pos="1134"/>
          <w:tab w:val="right" w:leader="dot" w:pos="10195"/>
        </w:tabs>
        <w:rPr>
          <w:rFonts w:eastAsiaTheme="minorEastAsia"/>
          <w:noProof/>
          <w:sz w:val="24"/>
          <w:szCs w:val="24"/>
          <w:lang w:val="en-US"/>
        </w:rPr>
      </w:pPr>
      <w:r w:rsidRPr="0095132E">
        <w:rPr>
          <w:noProof/>
        </w:rPr>
        <w:t>1.3.4.</w:t>
      </w:r>
      <w:r>
        <w:rPr>
          <w:rFonts w:eastAsiaTheme="minorEastAsia"/>
          <w:noProof/>
          <w:sz w:val="24"/>
          <w:szCs w:val="24"/>
          <w:lang w:val="en-US"/>
        </w:rPr>
        <w:tab/>
      </w:r>
      <w:r>
        <w:rPr>
          <w:noProof/>
        </w:rPr>
        <w:t>Lesson 4 – Installation and Setup Procedures</w:t>
      </w:r>
      <w:r>
        <w:rPr>
          <w:noProof/>
        </w:rPr>
        <w:tab/>
      </w:r>
      <w:r>
        <w:rPr>
          <w:noProof/>
        </w:rPr>
        <w:fldChar w:fldCharType="begin"/>
      </w:r>
      <w:r>
        <w:rPr>
          <w:noProof/>
        </w:rPr>
        <w:instrText xml:space="preserve"> PAGEREF _Toc462302567 \h </w:instrText>
      </w:r>
      <w:r>
        <w:rPr>
          <w:noProof/>
        </w:rPr>
      </w:r>
      <w:r>
        <w:rPr>
          <w:noProof/>
        </w:rPr>
        <w:fldChar w:fldCharType="separate"/>
      </w:r>
      <w:r>
        <w:rPr>
          <w:noProof/>
        </w:rPr>
        <w:t>7</w:t>
      </w:r>
      <w:r>
        <w:rPr>
          <w:noProof/>
        </w:rPr>
        <w:fldChar w:fldCharType="end"/>
      </w:r>
    </w:p>
    <w:p w14:paraId="62582377" w14:textId="77777777" w:rsidR="004D1FFA" w:rsidRDefault="004D1FFA">
      <w:pPr>
        <w:pStyle w:val="TOC3"/>
        <w:tabs>
          <w:tab w:val="left" w:pos="1134"/>
          <w:tab w:val="right" w:leader="dot" w:pos="10195"/>
        </w:tabs>
        <w:rPr>
          <w:rFonts w:eastAsiaTheme="minorEastAsia"/>
          <w:noProof/>
          <w:sz w:val="24"/>
          <w:szCs w:val="24"/>
          <w:lang w:val="en-US"/>
        </w:rPr>
      </w:pPr>
      <w:r w:rsidRPr="0095132E">
        <w:rPr>
          <w:noProof/>
        </w:rPr>
        <w:t>1.3.5.</w:t>
      </w:r>
      <w:r>
        <w:rPr>
          <w:rFonts w:eastAsiaTheme="minorEastAsia"/>
          <w:noProof/>
          <w:sz w:val="24"/>
          <w:szCs w:val="24"/>
          <w:lang w:val="en-US"/>
        </w:rPr>
        <w:tab/>
      </w:r>
      <w:r>
        <w:rPr>
          <w:noProof/>
        </w:rPr>
        <w:t>Lesson 5 - Maintenance Procedures</w:t>
      </w:r>
      <w:r>
        <w:rPr>
          <w:noProof/>
        </w:rPr>
        <w:tab/>
      </w:r>
      <w:r>
        <w:rPr>
          <w:noProof/>
        </w:rPr>
        <w:fldChar w:fldCharType="begin"/>
      </w:r>
      <w:r>
        <w:rPr>
          <w:noProof/>
        </w:rPr>
        <w:instrText xml:space="preserve"> PAGEREF _Toc462302568 \h </w:instrText>
      </w:r>
      <w:r>
        <w:rPr>
          <w:noProof/>
        </w:rPr>
      </w:r>
      <w:r>
        <w:rPr>
          <w:noProof/>
        </w:rPr>
        <w:fldChar w:fldCharType="separate"/>
      </w:r>
      <w:r>
        <w:rPr>
          <w:noProof/>
        </w:rPr>
        <w:t>8</w:t>
      </w:r>
      <w:r>
        <w:rPr>
          <w:noProof/>
        </w:rPr>
        <w:fldChar w:fldCharType="end"/>
      </w:r>
    </w:p>
    <w:p w14:paraId="6A556C83" w14:textId="77777777" w:rsidR="004D1FFA" w:rsidRDefault="004D1FFA">
      <w:pPr>
        <w:pStyle w:val="TOC1"/>
        <w:rPr>
          <w:rFonts w:eastAsiaTheme="minorEastAsia"/>
          <w:b w:val="0"/>
          <w:color w:val="auto"/>
          <w:sz w:val="24"/>
          <w:szCs w:val="24"/>
          <w:lang w:val="en-US"/>
        </w:rPr>
      </w:pPr>
      <w:r w:rsidRPr="0095132E">
        <w:t>2.</w:t>
      </w:r>
      <w:r>
        <w:rPr>
          <w:rFonts w:eastAsiaTheme="minorEastAsia"/>
          <w:b w:val="0"/>
          <w:color w:val="auto"/>
          <w:sz w:val="24"/>
          <w:szCs w:val="24"/>
          <w:lang w:val="en-US"/>
        </w:rPr>
        <w:tab/>
      </w:r>
      <w:r>
        <w:t xml:space="preserve">MODULE 2 – </w:t>
      </w:r>
      <w:r w:rsidRPr="0095132E">
        <w:t>SELF-CONTAINED MARINE LANTERNS</w:t>
      </w:r>
      <w:r>
        <w:tab/>
      </w:r>
      <w:r>
        <w:fldChar w:fldCharType="begin"/>
      </w:r>
      <w:r>
        <w:instrText xml:space="preserve"> PAGEREF _Toc462302569 \h </w:instrText>
      </w:r>
      <w:r>
        <w:fldChar w:fldCharType="separate"/>
      </w:r>
      <w:r>
        <w:t>8</w:t>
      </w:r>
      <w:r>
        <w:fldChar w:fldCharType="end"/>
      </w:r>
    </w:p>
    <w:p w14:paraId="6A30C716" w14:textId="77777777" w:rsidR="004D1FFA" w:rsidRDefault="004D1FFA">
      <w:pPr>
        <w:pStyle w:val="TOC2"/>
        <w:rPr>
          <w:rFonts w:eastAsiaTheme="minorEastAsia"/>
          <w:color w:val="auto"/>
          <w:sz w:val="24"/>
          <w:szCs w:val="24"/>
          <w:lang w:val="en-US"/>
        </w:rPr>
      </w:pPr>
      <w:r w:rsidRPr="0095132E">
        <w:t>2.1.</w:t>
      </w:r>
      <w:r>
        <w:rPr>
          <w:rFonts w:eastAsiaTheme="minorEastAsia"/>
          <w:color w:val="auto"/>
          <w:sz w:val="24"/>
          <w:szCs w:val="24"/>
          <w:lang w:val="en-US"/>
        </w:rPr>
        <w:tab/>
      </w:r>
      <w:r>
        <w:t>Scope</w:t>
      </w:r>
      <w:r>
        <w:tab/>
      </w:r>
      <w:r>
        <w:fldChar w:fldCharType="begin"/>
      </w:r>
      <w:r>
        <w:instrText xml:space="preserve"> PAGEREF _Toc462302570 \h </w:instrText>
      </w:r>
      <w:r>
        <w:fldChar w:fldCharType="separate"/>
      </w:r>
      <w:r>
        <w:t>8</w:t>
      </w:r>
      <w:r>
        <w:fldChar w:fldCharType="end"/>
      </w:r>
    </w:p>
    <w:p w14:paraId="6C528D9A" w14:textId="77777777" w:rsidR="004D1FFA" w:rsidRDefault="004D1FFA">
      <w:pPr>
        <w:pStyle w:val="TOC2"/>
        <w:rPr>
          <w:rFonts w:eastAsiaTheme="minorEastAsia"/>
          <w:color w:val="auto"/>
          <w:sz w:val="24"/>
          <w:szCs w:val="24"/>
          <w:lang w:val="en-US"/>
        </w:rPr>
      </w:pPr>
      <w:r w:rsidRPr="0095132E">
        <w:t>2.2.</w:t>
      </w:r>
      <w:r>
        <w:rPr>
          <w:rFonts w:eastAsiaTheme="minorEastAsia"/>
          <w:color w:val="auto"/>
          <w:sz w:val="24"/>
          <w:szCs w:val="24"/>
          <w:lang w:val="en-US"/>
        </w:rPr>
        <w:tab/>
      </w:r>
      <w:r>
        <w:t>Learning Objective</w:t>
      </w:r>
      <w:r>
        <w:tab/>
      </w:r>
      <w:r>
        <w:fldChar w:fldCharType="begin"/>
      </w:r>
      <w:r>
        <w:instrText xml:space="preserve"> PAGEREF _Toc462302571 \h </w:instrText>
      </w:r>
      <w:r>
        <w:fldChar w:fldCharType="separate"/>
      </w:r>
      <w:r>
        <w:t>8</w:t>
      </w:r>
      <w:r>
        <w:fldChar w:fldCharType="end"/>
      </w:r>
    </w:p>
    <w:p w14:paraId="360F3B64" w14:textId="77777777" w:rsidR="004D1FFA" w:rsidRDefault="004D1FFA">
      <w:pPr>
        <w:pStyle w:val="TOC2"/>
        <w:rPr>
          <w:rFonts w:eastAsiaTheme="minorEastAsia"/>
          <w:color w:val="auto"/>
          <w:sz w:val="24"/>
          <w:szCs w:val="24"/>
          <w:lang w:val="en-US"/>
        </w:rPr>
      </w:pPr>
      <w:r w:rsidRPr="0095132E">
        <w:t>2.3.</w:t>
      </w:r>
      <w:r>
        <w:rPr>
          <w:rFonts w:eastAsiaTheme="minorEastAsia"/>
          <w:color w:val="auto"/>
          <w:sz w:val="24"/>
          <w:szCs w:val="24"/>
          <w:lang w:val="en-US"/>
        </w:rPr>
        <w:tab/>
      </w:r>
      <w:r>
        <w:t>Syllabus</w:t>
      </w:r>
      <w:r>
        <w:tab/>
      </w:r>
      <w:r>
        <w:fldChar w:fldCharType="begin"/>
      </w:r>
      <w:r>
        <w:instrText xml:space="preserve"> PAGEREF _Toc462302572 \h </w:instrText>
      </w:r>
      <w:r>
        <w:fldChar w:fldCharType="separate"/>
      </w:r>
      <w:r>
        <w:t>8</w:t>
      </w:r>
      <w:r>
        <w:fldChar w:fldCharType="end"/>
      </w:r>
    </w:p>
    <w:p w14:paraId="01663B48" w14:textId="77777777" w:rsidR="004D1FFA" w:rsidRDefault="004D1FFA">
      <w:pPr>
        <w:pStyle w:val="TOC3"/>
        <w:tabs>
          <w:tab w:val="left" w:pos="1134"/>
          <w:tab w:val="right" w:leader="dot" w:pos="10195"/>
        </w:tabs>
        <w:rPr>
          <w:rFonts w:eastAsiaTheme="minorEastAsia"/>
          <w:noProof/>
          <w:sz w:val="24"/>
          <w:szCs w:val="24"/>
          <w:lang w:val="en-US"/>
        </w:rPr>
      </w:pPr>
      <w:r w:rsidRPr="0095132E">
        <w:rPr>
          <w:noProof/>
        </w:rPr>
        <w:t>2.3.1.</w:t>
      </w:r>
      <w:r>
        <w:rPr>
          <w:rFonts w:eastAsiaTheme="minorEastAsia"/>
          <w:noProof/>
          <w:sz w:val="24"/>
          <w:szCs w:val="24"/>
          <w:lang w:val="en-US"/>
        </w:rPr>
        <w:tab/>
      </w:r>
      <w:r>
        <w:rPr>
          <w:noProof/>
        </w:rPr>
        <w:t>Lesson 1 – Types and Components of Self-Contained Lanterns</w:t>
      </w:r>
      <w:r>
        <w:rPr>
          <w:noProof/>
        </w:rPr>
        <w:tab/>
      </w:r>
      <w:r>
        <w:rPr>
          <w:noProof/>
        </w:rPr>
        <w:fldChar w:fldCharType="begin"/>
      </w:r>
      <w:r>
        <w:rPr>
          <w:noProof/>
        </w:rPr>
        <w:instrText xml:space="preserve"> PAGEREF _Toc462302573 \h </w:instrText>
      </w:r>
      <w:r>
        <w:rPr>
          <w:noProof/>
        </w:rPr>
      </w:r>
      <w:r>
        <w:rPr>
          <w:noProof/>
        </w:rPr>
        <w:fldChar w:fldCharType="separate"/>
      </w:r>
      <w:r>
        <w:rPr>
          <w:noProof/>
        </w:rPr>
        <w:t>8</w:t>
      </w:r>
      <w:r>
        <w:rPr>
          <w:noProof/>
        </w:rPr>
        <w:fldChar w:fldCharType="end"/>
      </w:r>
    </w:p>
    <w:p w14:paraId="49FCE55D" w14:textId="77777777" w:rsidR="004D1FFA" w:rsidRDefault="004D1FFA">
      <w:pPr>
        <w:pStyle w:val="TOC3"/>
        <w:tabs>
          <w:tab w:val="left" w:pos="1134"/>
          <w:tab w:val="right" w:leader="dot" w:pos="10195"/>
        </w:tabs>
        <w:rPr>
          <w:rFonts w:eastAsiaTheme="minorEastAsia"/>
          <w:noProof/>
          <w:sz w:val="24"/>
          <w:szCs w:val="24"/>
          <w:lang w:val="en-US"/>
        </w:rPr>
      </w:pPr>
      <w:r w:rsidRPr="0095132E">
        <w:rPr>
          <w:noProof/>
        </w:rPr>
        <w:t>2.3.2.</w:t>
      </w:r>
      <w:r>
        <w:rPr>
          <w:rFonts w:eastAsiaTheme="minorEastAsia"/>
          <w:noProof/>
          <w:sz w:val="24"/>
          <w:szCs w:val="24"/>
          <w:lang w:val="en-US"/>
        </w:rPr>
        <w:tab/>
      </w:r>
      <w:r>
        <w:rPr>
          <w:noProof/>
        </w:rPr>
        <w:t>Lesson 2 - Installation and Setup Procedures</w:t>
      </w:r>
      <w:r>
        <w:rPr>
          <w:noProof/>
        </w:rPr>
        <w:tab/>
      </w:r>
      <w:r>
        <w:rPr>
          <w:noProof/>
        </w:rPr>
        <w:fldChar w:fldCharType="begin"/>
      </w:r>
      <w:r>
        <w:rPr>
          <w:noProof/>
        </w:rPr>
        <w:instrText xml:space="preserve"> PAGEREF _Toc462302574 \h </w:instrText>
      </w:r>
      <w:r>
        <w:rPr>
          <w:noProof/>
        </w:rPr>
      </w:r>
      <w:r>
        <w:rPr>
          <w:noProof/>
        </w:rPr>
        <w:fldChar w:fldCharType="separate"/>
      </w:r>
      <w:r>
        <w:rPr>
          <w:noProof/>
        </w:rPr>
        <w:t>8</w:t>
      </w:r>
      <w:r>
        <w:rPr>
          <w:noProof/>
        </w:rPr>
        <w:fldChar w:fldCharType="end"/>
      </w:r>
    </w:p>
    <w:p w14:paraId="05F80113" w14:textId="77777777" w:rsidR="004D1FFA" w:rsidRDefault="004D1FFA">
      <w:pPr>
        <w:pStyle w:val="TOC3"/>
        <w:tabs>
          <w:tab w:val="left" w:pos="1134"/>
          <w:tab w:val="right" w:leader="dot" w:pos="10195"/>
        </w:tabs>
        <w:rPr>
          <w:rFonts w:eastAsiaTheme="minorEastAsia"/>
          <w:noProof/>
          <w:sz w:val="24"/>
          <w:szCs w:val="24"/>
          <w:lang w:val="en-US"/>
        </w:rPr>
      </w:pPr>
      <w:r w:rsidRPr="0095132E">
        <w:rPr>
          <w:noProof/>
        </w:rPr>
        <w:t>2.3.3.</w:t>
      </w:r>
      <w:r>
        <w:rPr>
          <w:rFonts w:eastAsiaTheme="minorEastAsia"/>
          <w:noProof/>
          <w:sz w:val="24"/>
          <w:szCs w:val="24"/>
          <w:lang w:val="en-US"/>
        </w:rPr>
        <w:tab/>
      </w:r>
      <w:r>
        <w:rPr>
          <w:noProof/>
        </w:rPr>
        <w:t>Lesson 3 - Maintenance Procedures</w:t>
      </w:r>
      <w:r>
        <w:rPr>
          <w:noProof/>
        </w:rPr>
        <w:tab/>
      </w:r>
      <w:r>
        <w:rPr>
          <w:noProof/>
        </w:rPr>
        <w:fldChar w:fldCharType="begin"/>
      </w:r>
      <w:r>
        <w:rPr>
          <w:noProof/>
        </w:rPr>
        <w:instrText xml:space="preserve"> PAGEREF _Toc462302575 \h </w:instrText>
      </w:r>
      <w:r>
        <w:rPr>
          <w:noProof/>
        </w:rPr>
      </w:r>
      <w:r>
        <w:rPr>
          <w:noProof/>
        </w:rPr>
        <w:fldChar w:fldCharType="separate"/>
      </w:r>
      <w:r>
        <w:rPr>
          <w:noProof/>
        </w:rPr>
        <w:t>9</w:t>
      </w:r>
      <w:r>
        <w:rPr>
          <w:noProof/>
        </w:rPr>
        <w:fldChar w:fldCharType="end"/>
      </w:r>
    </w:p>
    <w:p w14:paraId="164DDE24" w14:textId="77777777" w:rsidR="004D1FFA" w:rsidRDefault="004D1FFA">
      <w:pPr>
        <w:pStyle w:val="TOC2"/>
        <w:rPr>
          <w:rFonts w:eastAsiaTheme="minorEastAsia"/>
          <w:color w:val="auto"/>
          <w:sz w:val="24"/>
          <w:szCs w:val="24"/>
          <w:lang w:val="en-US"/>
        </w:rPr>
      </w:pPr>
      <w:r w:rsidRPr="0095132E">
        <w:t>2.4.</w:t>
      </w:r>
      <w:r>
        <w:rPr>
          <w:rFonts w:eastAsiaTheme="minorEastAsia"/>
          <w:color w:val="auto"/>
          <w:sz w:val="24"/>
          <w:szCs w:val="24"/>
          <w:lang w:val="en-US"/>
        </w:rPr>
        <w:tab/>
      </w:r>
      <w:r>
        <w:t>Site Visit</w:t>
      </w:r>
      <w:r>
        <w:tab/>
      </w:r>
      <w:r>
        <w:fldChar w:fldCharType="begin"/>
      </w:r>
      <w:r>
        <w:instrText xml:space="preserve"> PAGEREF _Toc462302576 \h </w:instrText>
      </w:r>
      <w:r>
        <w:fldChar w:fldCharType="separate"/>
      </w:r>
      <w:r>
        <w:t>9</w:t>
      </w:r>
      <w:r>
        <w:fldChar w:fldCharType="end"/>
      </w:r>
    </w:p>
    <w:p w14:paraId="1ED859DF" w14:textId="77777777" w:rsidR="00642025" w:rsidRPr="00093294" w:rsidRDefault="002A29D4" w:rsidP="007B7FEC">
      <w:pPr>
        <w:rPr>
          <w:color w:val="00558C" w:themeColor="accent1"/>
          <w:sz w:val="22"/>
        </w:rPr>
      </w:pPr>
      <w:r w:rsidRPr="00093294">
        <w:rPr>
          <w:b/>
          <w:color w:val="00558C" w:themeColor="accent1"/>
          <w:sz w:val="22"/>
        </w:rPr>
        <w:fldChar w:fldCharType="end"/>
      </w:r>
    </w:p>
    <w:p w14:paraId="6CFC8E3C" w14:textId="77777777" w:rsidR="00D36983" w:rsidRPr="00093294" w:rsidRDefault="00D36983" w:rsidP="00D36983">
      <w:pPr>
        <w:pStyle w:val="ListofFigures"/>
      </w:pPr>
      <w:r w:rsidRPr="00093294">
        <w:t>List of Tables</w:t>
      </w:r>
    </w:p>
    <w:p w14:paraId="144A0B8D" w14:textId="77777777" w:rsidR="004D1FFA" w:rsidRDefault="00D36983">
      <w:pPr>
        <w:pStyle w:val="TableofFigures"/>
        <w:rPr>
          <w:rFonts w:eastAsiaTheme="minorEastAsia"/>
          <w:i w:val="0"/>
          <w:noProof/>
          <w:sz w:val="24"/>
          <w:szCs w:val="24"/>
          <w:lang w:val="en-US"/>
        </w:rPr>
      </w:pPr>
      <w:r w:rsidRPr="00093294">
        <w:fldChar w:fldCharType="begin"/>
      </w:r>
      <w:r w:rsidRPr="00093294">
        <w:instrText xml:space="preserve"> TOC \t "Table caption" \c </w:instrText>
      </w:r>
      <w:r w:rsidRPr="00093294">
        <w:fldChar w:fldCharType="separate"/>
      </w:r>
      <w:r w:rsidR="004D1FFA">
        <w:rPr>
          <w:noProof/>
        </w:rPr>
        <w:t>Table 1</w:t>
      </w:r>
      <w:r w:rsidR="004D1FFA">
        <w:rPr>
          <w:rFonts w:eastAsiaTheme="minorEastAsia"/>
          <w:i w:val="0"/>
          <w:noProof/>
          <w:sz w:val="24"/>
          <w:szCs w:val="24"/>
          <w:lang w:val="en-US"/>
        </w:rPr>
        <w:tab/>
      </w:r>
      <w:r w:rsidR="004D1FFA">
        <w:rPr>
          <w:noProof/>
        </w:rPr>
        <w:t>Table of Teaching Modules</w:t>
      </w:r>
      <w:r w:rsidR="004D1FFA">
        <w:rPr>
          <w:noProof/>
        </w:rPr>
        <w:tab/>
      </w:r>
      <w:r w:rsidR="004D1FFA">
        <w:rPr>
          <w:noProof/>
        </w:rPr>
        <w:fldChar w:fldCharType="begin"/>
      </w:r>
      <w:r w:rsidR="004D1FFA">
        <w:rPr>
          <w:noProof/>
        </w:rPr>
        <w:instrText xml:space="preserve"> PAGEREF _Toc462302590 \h </w:instrText>
      </w:r>
      <w:r w:rsidR="004D1FFA">
        <w:rPr>
          <w:noProof/>
        </w:rPr>
      </w:r>
      <w:r w:rsidR="004D1FFA">
        <w:rPr>
          <w:noProof/>
        </w:rPr>
        <w:fldChar w:fldCharType="separate"/>
      </w:r>
      <w:r w:rsidR="004D1FFA">
        <w:rPr>
          <w:noProof/>
        </w:rPr>
        <w:t>5</w:t>
      </w:r>
      <w:r w:rsidR="004D1FFA">
        <w:rPr>
          <w:noProof/>
        </w:rPr>
        <w:fldChar w:fldCharType="end"/>
      </w:r>
    </w:p>
    <w:p w14:paraId="2CC32E10" w14:textId="77777777" w:rsidR="00D36983" w:rsidRPr="00093294" w:rsidRDefault="00D36983" w:rsidP="00D36983">
      <w:r w:rsidRPr="00093294">
        <w:fldChar w:fldCharType="end"/>
      </w:r>
    </w:p>
    <w:p w14:paraId="56CADD4C" w14:textId="77777777" w:rsidR="00EB6F3C" w:rsidRPr="00093294" w:rsidRDefault="00EB6F3C" w:rsidP="00883AE3"/>
    <w:p w14:paraId="3F98A35F" w14:textId="77777777" w:rsidR="00790277" w:rsidRPr="00093294" w:rsidRDefault="00790277" w:rsidP="003274DB">
      <w:pPr>
        <w:sectPr w:rsidR="00790277" w:rsidRPr="00093294" w:rsidSect="00292085">
          <w:headerReference w:type="default" r:id="rId12"/>
          <w:pgSz w:w="11906" w:h="16838" w:code="9"/>
          <w:pgMar w:top="567" w:right="794" w:bottom="567" w:left="907" w:header="567" w:footer="567" w:gutter="0"/>
          <w:cols w:space="708"/>
          <w:docGrid w:linePitch="360"/>
        </w:sectPr>
      </w:pPr>
    </w:p>
    <w:p w14:paraId="5DC04987" w14:textId="77777777" w:rsidR="00465491" w:rsidRPr="00093294" w:rsidRDefault="00465491" w:rsidP="00465491">
      <w:pPr>
        <w:pStyle w:val="Forward"/>
      </w:pPr>
      <w:bookmarkStart w:id="25" w:name="_Toc419881195"/>
      <w:r w:rsidRPr="00093294">
        <w:lastRenderedPageBreak/>
        <w:t>FOREWORD</w:t>
      </w:r>
      <w:bookmarkEnd w:id="25"/>
    </w:p>
    <w:p w14:paraId="34D1ADF7" w14:textId="77777777" w:rsidR="0010151D" w:rsidRPr="00933831" w:rsidRDefault="0010151D" w:rsidP="0010151D">
      <w:pPr>
        <w:pStyle w:val="BodyText"/>
        <w:rPr>
          <w:rFonts w:cs="Arial"/>
          <w:lang w:eastAsia="de-DE"/>
        </w:rPr>
      </w:pPr>
      <w:r w:rsidRPr="00933831">
        <w:rPr>
          <w:rFonts w:cs="Arial"/>
          <w:lang w:eastAsia="de-DE"/>
        </w:rPr>
        <w:t xml:space="preserve">The International Association of Marine Aids to Navigation and Lighthouse Authorities (IALA) recognises that training in all aspects of Aids to Navigation (AtoN) service delivery, from inception through installation and maintenance to replacement or removal at the end of a planned </w:t>
      </w:r>
      <w:proofErr w:type="gramStart"/>
      <w:r w:rsidRPr="00933831">
        <w:rPr>
          <w:rFonts w:cs="Arial"/>
          <w:lang w:eastAsia="de-DE"/>
        </w:rPr>
        <w:t>life-cycle</w:t>
      </w:r>
      <w:proofErr w:type="gramEnd"/>
      <w:r w:rsidRPr="00933831">
        <w:rPr>
          <w:rFonts w:cs="Arial"/>
          <w:lang w:eastAsia="de-DE"/>
        </w:rPr>
        <w:t>, is critical to the consistent provision of that AtoN service.</w:t>
      </w:r>
    </w:p>
    <w:p w14:paraId="6B0BA21D" w14:textId="77777777" w:rsidR="0010151D" w:rsidRPr="00933831" w:rsidRDefault="0010151D" w:rsidP="0010151D">
      <w:pPr>
        <w:pStyle w:val="BodyText"/>
        <w:rPr>
          <w:rFonts w:cs="Arial"/>
          <w:lang w:eastAsia="de-DE"/>
        </w:rPr>
      </w:pPr>
      <w:proofErr w:type="gramStart"/>
      <w:r w:rsidRPr="00933831">
        <w:rPr>
          <w:rFonts w:cs="Arial"/>
          <w:lang w:eastAsia="de-DE"/>
        </w:rPr>
        <w:t>Taking into account that under the SOLAS Convention, Chapter 5, Regulation 13, paragraph 2; Contracting Governments, mindful of their obligations published by the International Maritime Organisation, undertake to consider the international recommendations and guidelines when establishing aids to navigation, including recommendations on training and qualification of AtoN technicians, IALA has adopted Recommendation E-141 on Standards for Training and Certification of AtoN personnel.</w:t>
      </w:r>
      <w:proofErr w:type="gramEnd"/>
    </w:p>
    <w:p w14:paraId="38571405" w14:textId="1A41F940" w:rsidR="0010151D" w:rsidRPr="00FD68D4" w:rsidRDefault="0010151D" w:rsidP="0010151D">
      <w:pPr>
        <w:pStyle w:val="BodyText"/>
        <w:rPr>
          <w:rFonts w:cs="Arial"/>
          <w:lang w:eastAsia="de-DE"/>
        </w:rPr>
      </w:pPr>
      <w:r w:rsidRPr="00FD68D4">
        <w:rPr>
          <w:rFonts w:cs="Arial"/>
          <w:lang w:eastAsia="de-DE"/>
        </w:rPr>
        <w:t>IALA Committees work</w:t>
      </w:r>
      <w:r w:rsidR="00DC036F" w:rsidRPr="00FD68D4">
        <w:rPr>
          <w:rFonts w:cs="Arial"/>
          <w:lang w:eastAsia="de-DE"/>
        </w:rPr>
        <w:t>ing closely with the IALA World</w:t>
      </w:r>
      <w:r w:rsidR="00DC036F" w:rsidRPr="00FD68D4">
        <w:rPr>
          <w:rFonts w:cs="Arial"/>
          <w:lang w:eastAsia="de-DE"/>
          <w:rPrChange w:id="26" w:author="Adam Hay" w:date="2016-10-12T01:00:00Z">
            <w:rPr>
              <w:rFonts w:cs="Arial"/>
              <w:highlight w:val="green"/>
              <w:lang w:eastAsia="de-DE"/>
            </w:rPr>
          </w:rPrChange>
        </w:rPr>
        <w:t>-</w:t>
      </w:r>
      <w:r w:rsidRPr="00FD68D4">
        <w:rPr>
          <w:rFonts w:cs="Arial"/>
          <w:lang w:eastAsia="de-DE"/>
        </w:rPr>
        <w:t xml:space="preserve">Wide Academy have developed a series of model courses for AtoN personnel having E-141 Level 2 technician functions.  This model course on AtoN Service Craft and Buoy Tenders should be read in conjunction with the Training Overview Document IALA </w:t>
      </w:r>
      <w:proofErr w:type="gramStart"/>
      <w:r w:rsidRPr="00FD68D4">
        <w:rPr>
          <w:rFonts w:cs="Arial"/>
          <w:lang w:eastAsia="de-DE"/>
        </w:rPr>
        <w:t>WWA.L2.0 which</w:t>
      </w:r>
      <w:proofErr w:type="gramEnd"/>
      <w:r w:rsidRPr="00FD68D4">
        <w:rPr>
          <w:rFonts w:cs="Arial"/>
          <w:lang w:eastAsia="de-DE"/>
        </w:rPr>
        <w:t xml:space="preserve"> contains standard guidance for the conduct of all Level 2 model courses</w:t>
      </w:r>
    </w:p>
    <w:p w14:paraId="7FA7C36D" w14:textId="77777777" w:rsidR="00465491" w:rsidRPr="00FD68D4" w:rsidRDefault="0010151D" w:rsidP="0010151D">
      <w:pPr>
        <w:pStyle w:val="BodyText"/>
      </w:pPr>
      <w:r w:rsidRPr="00FD68D4">
        <w:rPr>
          <w:rFonts w:cs="Arial"/>
          <w:lang w:eastAsia="de-DE"/>
        </w:rPr>
        <w:t xml:space="preserve">This model course </w:t>
      </w:r>
      <w:proofErr w:type="gramStart"/>
      <w:r w:rsidRPr="00FD68D4">
        <w:rPr>
          <w:rFonts w:cs="Arial"/>
          <w:lang w:eastAsia="de-DE"/>
        </w:rPr>
        <w:t>is intended</w:t>
      </w:r>
      <w:proofErr w:type="gramEnd"/>
      <w:r w:rsidRPr="00FD68D4">
        <w:rPr>
          <w:rFonts w:cs="Arial"/>
          <w:lang w:eastAsia="de-DE"/>
        </w:rPr>
        <w:t xml:space="preserve"> to provide national members and other appropriate authorities charged with the provision of AtoN services with specific guidance on the training of AtoN technicians in an introduction to service craft and buoy tenders.  Assistance in implementing this and other model courses </w:t>
      </w:r>
      <w:proofErr w:type="gramStart"/>
      <w:r w:rsidRPr="00FD68D4">
        <w:rPr>
          <w:rFonts w:cs="Arial"/>
          <w:lang w:eastAsia="de-DE"/>
        </w:rPr>
        <w:t>may be obtained</w:t>
      </w:r>
      <w:proofErr w:type="gramEnd"/>
      <w:r w:rsidRPr="00FD68D4">
        <w:rPr>
          <w:rFonts w:cs="Arial"/>
          <w:lang w:eastAsia="de-DE"/>
        </w:rPr>
        <w:t xml:space="preserve"> from the IALA World Wide Academy at the following address:</w:t>
      </w:r>
    </w:p>
    <w:p w14:paraId="620134F7" w14:textId="77777777" w:rsidR="00D95BDA" w:rsidRPr="00FD68D4" w:rsidRDefault="00D95BDA" w:rsidP="00465491">
      <w:pPr>
        <w:pStyle w:val="BodyText"/>
      </w:pPr>
    </w:p>
    <w:p w14:paraId="6359D80C" w14:textId="77777777" w:rsidR="00D95BDA" w:rsidRPr="00FD68D4" w:rsidRDefault="00D95BDA" w:rsidP="00465491">
      <w:pPr>
        <w:pStyle w:val="BodyText"/>
      </w:pPr>
    </w:p>
    <w:p w14:paraId="08C228EB" w14:textId="77777777" w:rsidR="00380F03" w:rsidRPr="00FD68D4" w:rsidRDefault="00380F03" w:rsidP="00465491">
      <w:pPr>
        <w:pStyle w:val="BodyText"/>
      </w:pPr>
    </w:p>
    <w:p w14:paraId="1BA869B5" w14:textId="5E03F008" w:rsidR="00380F03" w:rsidRPr="00FD68D4" w:rsidRDefault="00380F03" w:rsidP="00380F03">
      <w:pPr>
        <w:pStyle w:val="BodyText"/>
        <w:tabs>
          <w:tab w:val="left" w:pos="6521"/>
          <w:tab w:val="left" w:pos="7513"/>
        </w:tabs>
        <w:spacing w:after="0"/>
        <w:rPr>
          <w:lang w:eastAsia="de-DE"/>
        </w:rPr>
      </w:pPr>
      <w:r w:rsidRPr="00FD68D4">
        <w:rPr>
          <w:lang w:eastAsia="de-DE"/>
          <w:rPrChange w:id="27" w:author="Adam Hay" w:date="2016-10-12T01:25:00Z">
            <w:rPr>
              <w:highlight w:val="green"/>
              <w:lang w:eastAsia="de-DE"/>
            </w:rPr>
          </w:rPrChange>
        </w:rPr>
        <w:t>The</w:t>
      </w:r>
      <w:r w:rsidRPr="00FD68D4">
        <w:rPr>
          <w:lang w:eastAsia="de-DE"/>
        </w:rPr>
        <w:t xml:space="preserve"> </w:t>
      </w:r>
      <w:r w:rsidR="00DC036F" w:rsidRPr="00FD68D4">
        <w:rPr>
          <w:lang w:eastAsia="de-DE"/>
          <w:rPrChange w:id="28" w:author="Adam Hay" w:date="2016-10-12T01:25:00Z">
            <w:rPr>
              <w:highlight w:val="green"/>
              <w:lang w:eastAsia="de-DE"/>
            </w:rPr>
          </w:rPrChange>
        </w:rPr>
        <w:t>Dean</w:t>
      </w:r>
    </w:p>
    <w:p w14:paraId="26EC1049" w14:textId="510EADD2" w:rsidR="00380F03" w:rsidRPr="00FD68D4" w:rsidRDefault="00380F03" w:rsidP="00380F03">
      <w:pPr>
        <w:pStyle w:val="BodyText"/>
        <w:tabs>
          <w:tab w:val="left" w:pos="6521"/>
          <w:tab w:val="left" w:pos="7513"/>
        </w:tabs>
        <w:spacing w:after="0"/>
        <w:rPr>
          <w:lang w:eastAsia="de-DE"/>
        </w:rPr>
      </w:pPr>
      <w:r w:rsidRPr="00FD68D4">
        <w:rPr>
          <w:lang w:eastAsia="de-DE"/>
        </w:rPr>
        <w:t>IALA</w:t>
      </w:r>
      <w:r w:rsidR="00EA0C6C" w:rsidRPr="00FD68D4">
        <w:rPr>
          <w:lang w:eastAsia="de-DE"/>
        </w:rPr>
        <w:t xml:space="preserve"> World-Wide Academy</w:t>
      </w:r>
      <w:r w:rsidRPr="00FD68D4">
        <w:rPr>
          <w:lang w:eastAsia="de-DE"/>
        </w:rPr>
        <w:tab/>
        <w:t>Tel:</w:t>
      </w:r>
      <w:r w:rsidRPr="00FD68D4">
        <w:rPr>
          <w:lang w:eastAsia="de-DE"/>
        </w:rPr>
        <w:tab/>
        <w:t>(+) 33 1 34 51 70 01</w:t>
      </w:r>
    </w:p>
    <w:p w14:paraId="49397797" w14:textId="77777777" w:rsidR="00380F03" w:rsidRPr="00E814EC" w:rsidRDefault="00380F03" w:rsidP="00380F03">
      <w:pPr>
        <w:pStyle w:val="BodyText"/>
        <w:tabs>
          <w:tab w:val="left" w:pos="6521"/>
          <w:tab w:val="left" w:pos="7513"/>
        </w:tabs>
        <w:spacing w:after="0"/>
        <w:rPr>
          <w:lang w:val="fr-FR" w:eastAsia="de-DE"/>
          <w:rPrChange w:id="29" w:author="Plenary Room" w:date="2016-10-14T09:41:00Z">
            <w:rPr>
              <w:lang w:eastAsia="de-DE"/>
            </w:rPr>
          </w:rPrChange>
        </w:rPr>
      </w:pPr>
      <w:r w:rsidRPr="00E814EC">
        <w:rPr>
          <w:lang w:val="fr-FR" w:eastAsia="de-DE"/>
          <w:rPrChange w:id="30" w:author="Plenary Room" w:date="2016-10-14T09:41:00Z">
            <w:rPr>
              <w:lang w:eastAsia="de-DE"/>
            </w:rPr>
          </w:rPrChange>
        </w:rPr>
        <w:t xml:space="preserve">10 rue des </w:t>
      </w:r>
      <w:proofErr w:type="spellStart"/>
      <w:r w:rsidRPr="00E814EC">
        <w:rPr>
          <w:lang w:val="fr-FR" w:eastAsia="de-DE"/>
          <w:rPrChange w:id="31" w:author="Plenary Room" w:date="2016-10-14T09:41:00Z">
            <w:rPr>
              <w:lang w:eastAsia="de-DE"/>
            </w:rPr>
          </w:rPrChange>
        </w:rPr>
        <w:t>Gaudines</w:t>
      </w:r>
      <w:proofErr w:type="spellEnd"/>
      <w:r w:rsidRPr="00E814EC">
        <w:rPr>
          <w:lang w:val="fr-FR" w:eastAsia="de-DE"/>
          <w:rPrChange w:id="32" w:author="Plenary Room" w:date="2016-10-14T09:41:00Z">
            <w:rPr>
              <w:lang w:eastAsia="de-DE"/>
            </w:rPr>
          </w:rPrChange>
        </w:rPr>
        <w:tab/>
      </w:r>
      <w:proofErr w:type="gramStart"/>
      <w:r w:rsidRPr="00E814EC">
        <w:rPr>
          <w:lang w:val="fr-FR" w:eastAsia="de-DE"/>
          <w:rPrChange w:id="33" w:author="Plenary Room" w:date="2016-10-14T09:41:00Z">
            <w:rPr>
              <w:lang w:eastAsia="de-DE"/>
            </w:rPr>
          </w:rPrChange>
        </w:rPr>
        <w:t>Fax:</w:t>
      </w:r>
      <w:proofErr w:type="gramEnd"/>
      <w:r w:rsidRPr="00E814EC">
        <w:rPr>
          <w:lang w:val="fr-FR" w:eastAsia="de-DE"/>
          <w:rPrChange w:id="34" w:author="Plenary Room" w:date="2016-10-14T09:41:00Z">
            <w:rPr>
              <w:lang w:eastAsia="de-DE"/>
            </w:rPr>
          </w:rPrChange>
        </w:rPr>
        <w:tab/>
        <w:t>(+) 33 1 34 51 82 05</w:t>
      </w:r>
    </w:p>
    <w:p w14:paraId="3CADC91A" w14:textId="77777777" w:rsidR="00380F03" w:rsidRPr="00E814EC" w:rsidRDefault="00380F03" w:rsidP="00380F03">
      <w:pPr>
        <w:pStyle w:val="BodyText"/>
        <w:tabs>
          <w:tab w:val="left" w:pos="6521"/>
          <w:tab w:val="left" w:pos="7513"/>
        </w:tabs>
        <w:spacing w:after="0"/>
        <w:rPr>
          <w:lang w:val="fr-FR"/>
          <w:rPrChange w:id="35" w:author="Plenary Room" w:date="2016-10-14T09:41:00Z">
            <w:rPr/>
          </w:rPrChange>
        </w:rPr>
      </w:pPr>
      <w:r w:rsidRPr="00E814EC">
        <w:rPr>
          <w:lang w:val="fr-FR" w:eastAsia="de-DE"/>
          <w:rPrChange w:id="36" w:author="Plenary Room" w:date="2016-10-14T09:41:00Z">
            <w:rPr>
              <w:lang w:eastAsia="de-DE"/>
            </w:rPr>
          </w:rPrChange>
        </w:rPr>
        <w:t>78100 Saint Germain-en-Laye</w:t>
      </w:r>
      <w:r w:rsidRPr="00E814EC">
        <w:rPr>
          <w:lang w:val="fr-FR" w:eastAsia="de-DE"/>
          <w:rPrChange w:id="37" w:author="Plenary Room" w:date="2016-10-14T09:41:00Z">
            <w:rPr>
              <w:lang w:eastAsia="de-DE"/>
            </w:rPr>
          </w:rPrChange>
        </w:rPr>
        <w:tab/>
        <w:t>e-</w:t>
      </w:r>
      <w:proofErr w:type="gramStart"/>
      <w:r w:rsidRPr="00E814EC">
        <w:rPr>
          <w:lang w:val="fr-FR" w:eastAsia="de-DE"/>
          <w:rPrChange w:id="38" w:author="Plenary Room" w:date="2016-10-14T09:41:00Z">
            <w:rPr>
              <w:lang w:eastAsia="de-DE"/>
            </w:rPr>
          </w:rPrChange>
        </w:rPr>
        <w:t>mail:</w:t>
      </w:r>
      <w:proofErr w:type="gramEnd"/>
      <w:r w:rsidRPr="00E814EC">
        <w:rPr>
          <w:lang w:val="fr-FR" w:eastAsia="de-DE"/>
          <w:rPrChange w:id="39" w:author="Plenary Room" w:date="2016-10-14T09:41:00Z">
            <w:rPr>
              <w:lang w:eastAsia="de-DE"/>
            </w:rPr>
          </w:rPrChange>
        </w:rPr>
        <w:tab/>
      </w:r>
      <w:r w:rsidR="00B4763A" w:rsidRPr="00FD68D4">
        <w:rPr>
          <w:rPrChange w:id="40" w:author="Adam Hay" w:date="2016-10-12T01:25:00Z">
            <w:rPr>
              <w:rStyle w:val="Hyperlink"/>
              <w:rFonts w:eastAsia="Calibri"/>
            </w:rPr>
          </w:rPrChange>
        </w:rPr>
        <w:fldChar w:fldCharType="begin"/>
      </w:r>
      <w:r w:rsidR="00B4763A" w:rsidRPr="00E814EC">
        <w:rPr>
          <w:lang w:val="fr-FR"/>
          <w:rPrChange w:id="41" w:author="Plenary Room" w:date="2016-10-14T09:41:00Z">
            <w:rPr/>
          </w:rPrChange>
        </w:rPr>
        <w:instrText xml:space="preserve"> HYPERLINK "mailto:academy@iala-aism.org" </w:instrText>
      </w:r>
      <w:r w:rsidR="00B4763A" w:rsidRPr="00FD68D4">
        <w:rPr>
          <w:rPrChange w:id="42" w:author="Adam Hay" w:date="2016-10-12T01:25:00Z">
            <w:rPr>
              <w:rStyle w:val="Hyperlink"/>
              <w:rFonts w:eastAsia="Calibri"/>
            </w:rPr>
          </w:rPrChange>
        </w:rPr>
        <w:fldChar w:fldCharType="separate"/>
      </w:r>
      <w:r w:rsidRPr="00E814EC">
        <w:rPr>
          <w:rStyle w:val="Hyperlink"/>
          <w:rFonts w:eastAsia="Calibri"/>
          <w:lang w:val="fr-FR"/>
          <w:rPrChange w:id="43" w:author="Plenary Room" w:date="2016-10-14T09:41:00Z">
            <w:rPr>
              <w:rStyle w:val="Hyperlink"/>
              <w:rFonts w:eastAsia="Calibri"/>
              <w:highlight w:val="green"/>
            </w:rPr>
          </w:rPrChange>
        </w:rPr>
        <w:t>academy@iala-aism.org</w:t>
      </w:r>
      <w:r w:rsidR="00B4763A" w:rsidRPr="00FD68D4">
        <w:rPr>
          <w:rStyle w:val="Hyperlink"/>
          <w:rFonts w:eastAsia="Calibri"/>
          <w:rPrChange w:id="44" w:author="Adam Hay" w:date="2016-10-12T01:25:00Z">
            <w:rPr>
              <w:rStyle w:val="Hyperlink"/>
              <w:rFonts w:eastAsia="Calibri"/>
            </w:rPr>
          </w:rPrChange>
        </w:rPr>
        <w:fldChar w:fldCharType="end"/>
      </w:r>
    </w:p>
    <w:p w14:paraId="7208BDD6" w14:textId="77777777" w:rsidR="00380F03" w:rsidRPr="00E814EC" w:rsidRDefault="00380F03" w:rsidP="00380F03">
      <w:pPr>
        <w:pStyle w:val="BodyText"/>
        <w:tabs>
          <w:tab w:val="left" w:pos="6521"/>
          <w:tab w:val="left" w:pos="7513"/>
        </w:tabs>
        <w:rPr>
          <w:rStyle w:val="Hyperlink"/>
          <w:rFonts w:cs="Arial"/>
          <w:lang w:val="fr-FR" w:eastAsia="de-DE"/>
          <w:rPrChange w:id="45" w:author="Plenary Room" w:date="2016-10-14T09:41:00Z">
            <w:rPr>
              <w:rStyle w:val="Hyperlink"/>
              <w:rFonts w:cs="Arial"/>
              <w:lang w:eastAsia="de-DE"/>
            </w:rPr>
          </w:rPrChange>
        </w:rPr>
      </w:pPr>
      <w:r w:rsidRPr="00E814EC">
        <w:rPr>
          <w:lang w:val="fr-FR" w:eastAsia="de-DE"/>
          <w:rPrChange w:id="46" w:author="Plenary Room" w:date="2016-10-14T09:41:00Z">
            <w:rPr>
              <w:lang w:eastAsia="de-DE"/>
            </w:rPr>
          </w:rPrChange>
        </w:rPr>
        <w:t>France</w:t>
      </w:r>
      <w:r w:rsidRPr="00E814EC">
        <w:rPr>
          <w:lang w:val="fr-FR" w:eastAsia="de-DE"/>
          <w:rPrChange w:id="47" w:author="Plenary Room" w:date="2016-10-14T09:41:00Z">
            <w:rPr>
              <w:lang w:eastAsia="de-DE"/>
            </w:rPr>
          </w:rPrChange>
        </w:rPr>
        <w:tab/>
      </w:r>
      <w:proofErr w:type="gramStart"/>
      <w:r w:rsidRPr="00E814EC">
        <w:rPr>
          <w:lang w:val="fr-FR" w:eastAsia="de-DE"/>
          <w:rPrChange w:id="48" w:author="Plenary Room" w:date="2016-10-14T09:41:00Z">
            <w:rPr>
              <w:lang w:eastAsia="de-DE"/>
            </w:rPr>
          </w:rPrChange>
        </w:rPr>
        <w:t>Internet:</w:t>
      </w:r>
      <w:proofErr w:type="gramEnd"/>
      <w:r w:rsidRPr="00E814EC">
        <w:rPr>
          <w:lang w:val="fr-FR" w:eastAsia="de-DE"/>
          <w:rPrChange w:id="49" w:author="Plenary Room" w:date="2016-10-14T09:41:00Z">
            <w:rPr>
              <w:lang w:eastAsia="de-DE"/>
            </w:rPr>
          </w:rPrChange>
        </w:rPr>
        <w:tab/>
      </w:r>
      <w:r w:rsidR="00C74A36" w:rsidRPr="00FD68D4">
        <w:rPr>
          <w:rPrChange w:id="50" w:author="Adam Hay" w:date="2016-10-12T01:25:00Z">
            <w:rPr>
              <w:rStyle w:val="Hyperlink"/>
              <w:rFonts w:cs="Arial"/>
              <w:lang w:eastAsia="de-DE"/>
            </w:rPr>
          </w:rPrChange>
        </w:rPr>
        <w:fldChar w:fldCharType="begin"/>
      </w:r>
      <w:r w:rsidR="00C74A36" w:rsidRPr="00E814EC">
        <w:rPr>
          <w:lang w:val="fr-FR"/>
          <w:rPrChange w:id="51" w:author="Plenary Room" w:date="2016-10-14T09:41:00Z">
            <w:rPr/>
          </w:rPrChange>
        </w:rPr>
        <w:instrText xml:space="preserve"> HYPERLINK "http://www.iala-aism.org" </w:instrText>
      </w:r>
      <w:r w:rsidR="00C74A36" w:rsidRPr="00FD68D4">
        <w:rPr>
          <w:rPrChange w:id="52" w:author="Adam Hay" w:date="2016-10-12T01:25:00Z">
            <w:rPr>
              <w:rStyle w:val="Hyperlink"/>
              <w:rFonts w:cs="Arial"/>
              <w:lang w:eastAsia="de-DE"/>
            </w:rPr>
          </w:rPrChange>
        </w:rPr>
        <w:fldChar w:fldCharType="separate"/>
      </w:r>
      <w:r w:rsidRPr="00E814EC">
        <w:rPr>
          <w:rStyle w:val="Hyperlink"/>
          <w:rFonts w:cs="Arial"/>
          <w:lang w:val="fr-FR" w:eastAsia="de-DE"/>
          <w:rPrChange w:id="53" w:author="Plenary Room" w:date="2016-10-14T09:41:00Z">
            <w:rPr>
              <w:rStyle w:val="Hyperlink"/>
              <w:rFonts w:cs="Arial"/>
              <w:lang w:eastAsia="de-DE"/>
            </w:rPr>
          </w:rPrChange>
        </w:rPr>
        <w:t>www.iala-aism.org</w:t>
      </w:r>
      <w:r w:rsidR="00C74A36" w:rsidRPr="00FD68D4">
        <w:rPr>
          <w:rStyle w:val="Hyperlink"/>
          <w:rFonts w:cs="Arial"/>
          <w:lang w:eastAsia="de-DE"/>
          <w:rPrChange w:id="54" w:author="Adam Hay" w:date="2016-10-12T01:25:00Z">
            <w:rPr>
              <w:rStyle w:val="Hyperlink"/>
              <w:rFonts w:cs="Arial"/>
              <w:lang w:eastAsia="de-DE"/>
            </w:rPr>
          </w:rPrChange>
        </w:rPr>
        <w:fldChar w:fldCharType="end"/>
      </w:r>
    </w:p>
    <w:p w14:paraId="5467C150" w14:textId="77777777" w:rsidR="00465491" w:rsidRPr="00E814EC" w:rsidRDefault="00465491" w:rsidP="00AC1940">
      <w:pPr>
        <w:pStyle w:val="BodyText"/>
        <w:tabs>
          <w:tab w:val="left" w:pos="6521"/>
          <w:tab w:val="left" w:pos="7513"/>
        </w:tabs>
        <w:rPr>
          <w:lang w:val="fr-FR"/>
          <w:rPrChange w:id="55" w:author="Plenary Room" w:date="2016-10-14T09:41:00Z">
            <w:rPr/>
          </w:rPrChange>
        </w:rPr>
      </w:pPr>
      <w:r w:rsidRPr="00E814EC">
        <w:rPr>
          <w:lang w:val="fr-FR"/>
          <w:rPrChange w:id="56" w:author="Plenary Room" w:date="2016-10-14T09:41:00Z">
            <w:rPr/>
          </w:rPrChange>
        </w:rPr>
        <w:br w:type="page"/>
      </w:r>
    </w:p>
    <w:p w14:paraId="2B6FFC98" w14:textId="77777777" w:rsidR="00465491" w:rsidRPr="00093294" w:rsidRDefault="00513460" w:rsidP="00513460">
      <w:pPr>
        <w:pStyle w:val="Part"/>
      </w:pPr>
      <w:bookmarkStart w:id="57" w:name="_Toc442348085"/>
      <w:bookmarkStart w:id="58" w:name="_Toc462302550"/>
      <w:r w:rsidRPr="00093294">
        <w:lastRenderedPageBreak/>
        <w:t xml:space="preserve">- </w:t>
      </w:r>
      <w:r w:rsidR="007D747F" w:rsidRPr="00093294">
        <w:rPr>
          <w:caps w:val="0"/>
        </w:rPr>
        <w:t>COURSE OVERVIEW</w:t>
      </w:r>
      <w:bookmarkEnd w:id="57"/>
      <w:bookmarkEnd w:id="58"/>
    </w:p>
    <w:p w14:paraId="023A2798" w14:textId="77777777" w:rsidR="00465491" w:rsidRPr="00093294" w:rsidRDefault="0010151D" w:rsidP="00F61A18">
      <w:pPr>
        <w:pStyle w:val="Heading1"/>
        <w:numPr>
          <w:ilvl w:val="0"/>
          <w:numId w:val="18"/>
        </w:numPr>
      </w:pPr>
      <w:bookmarkStart w:id="59" w:name="_Toc462302551"/>
      <w:r>
        <w:t>SCOPE</w:t>
      </w:r>
      <w:bookmarkEnd w:id="59"/>
    </w:p>
    <w:p w14:paraId="0C0D9391" w14:textId="77777777" w:rsidR="00465491" w:rsidRPr="00093294" w:rsidRDefault="00465491" w:rsidP="00465491">
      <w:pPr>
        <w:pStyle w:val="Heading1separatationline"/>
      </w:pPr>
    </w:p>
    <w:p w14:paraId="127EDA69" w14:textId="77777777" w:rsidR="00DC036F" w:rsidRPr="00DC036F" w:rsidRDefault="0010151D" w:rsidP="00DC036F">
      <w:pPr>
        <w:pStyle w:val="BodyText"/>
      </w:pPr>
      <w:r w:rsidRPr="00BC22E9">
        <w:t>This course</w:t>
      </w:r>
      <w:r w:rsidR="00DC036F" w:rsidRPr="00DC036F">
        <w:t xml:space="preserve"> </w:t>
      </w:r>
      <w:proofErr w:type="gramStart"/>
      <w:r w:rsidR="00DC036F" w:rsidRPr="00DC036F">
        <w:t>is intended</w:t>
      </w:r>
      <w:proofErr w:type="gramEnd"/>
      <w:r w:rsidR="00DC036F" w:rsidRPr="00DC036F">
        <w:t xml:space="preserve"> to provide technicians with the theoretical and practical training necessary to have a satisfactory understanding of how to install, set to work and maintain light flashers; lamp changers and self-contained (Integrated Power System) marine lanterns fitted to minor AtoN stations.</w:t>
      </w:r>
    </w:p>
    <w:p w14:paraId="3B1E0D16" w14:textId="00A74106" w:rsidR="00465491" w:rsidRPr="00093294" w:rsidRDefault="00DC036F" w:rsidP="0010151D">
      <w:pPr>
        <w:pStyle w:val="BodyText"/>
      </w:pPr>
      <w:r w:rsidRPr="00DC036F">
        <w:t>This course should only be conducted after participants have completed successfully Level 2 Module 1 Elements 3.1-</w:t>
      </w:r>
      <w:proofErr w:type="gramStart"/>
      <w:r w:rsidRPr="00DC036F">
        <w:t>3 which</w:t>
      </w:r>
      <w:proofErr w:type="gramEnd"/>
      <w:r w:rsidRPr="00DC036F">
        <w:t xml:space="preserve"> includes an introduction to marine lanterns, light characters and ranges. </w:t>
      </w:r>
      <w:r>
        <w:t xml:space="preserve"> </w:t>
      </w:r>
      <w:r w:rsidRPr="00DC036F">
        <w:t xml:space="preserve">This course </w:t>
      </w:r>
      <w:proofErr w:type="gramStart"/>
      <w:r w:rsidRPr="00DC036F">
        <w:t>is intended to be supported</w:t>
      </w:r>
      <w:proofErr w:type="gramEnd"/>
      <w:r w:rsidRPr="00DC036F">
        <w:t xml:space="preserve"> by further practical training modules on classical lenses; rotating beacons (and the flashers and lamp changers fitted to them); mercury rotating optics and range, sector and leading lights. </w:t>
      </w:r>
      <w:r>
        <w:t xml:space="preserve"> </w:t>
      </w:r>
      <w:r w:rsidRPr="00DC036F">
        <w:t xml:space="preserve">Details of these supporting model courses </w:t>
      </w:r>
      <w:proofErr w:type="gramStart"/>
      <w:r w:rsidRPr="00DC036F">
        <w:t>can be found</w:t>
      </w:r>
      <w:proofErr w:type="gramEnd"/>
      <w:r w:rsidRPr="00DC036F">
        <w:t xml:space="preserve"> in the Level 2 Technician training overview document IALA WWA L2.0.</w:t>
      </w:r>
    </w:p>
    <w:p w14:paraId="0AE8D372" w14:textId="77777777" w:rsidR="00D2697A" w:rsidRDefault="0010151D" w:rsidP="0010151D">
      <w:pPr>
        <w:pStyle w:val="Heading1"/>
      </w:pPr>
      <w:bookmarkStart w:id="60" w:name="_Toc462302552"/>
      <w:r>
        <w:rPr>
          <w:caps w:val="0"/>
        </w:rPr>
        <w:t>OBJECTIVE</w:t>
      </w:r>
      <w:bookmarkEnd w:id="60"/>
    </w:p>
    <w:p w14:paraId="210476B6" w14:textId="77777777" w:rsidR="0010151D" w:rsidRDefault="0010151D" w:rsidP="0010151D">
      <w:pPr>
        <w:pStyle w:val="Heading1separatationline"/>
      </w:pPr>
    </w:p>
    <w:p w14:paraId="434AE3BB" w14:textId="5765A71D" w:rsidR="0010151D" w:rsidRPr="0010151D" w:rsidRDefault="00DC036F" w:rsidP="0010151D">
      <w:pPr>
        <w:pStyle w:val="BodyText"/>
      </w:pPr>
      <w:r w:rsidRPr="00DC036F">
        <w:t>Upon successful completion of this course, participants will have acquired sufficient knowledge to install, set to work and maintain light flashers</w:t>
      </w:r>
      <w:proofErr w:type="gramStart"/>
      <w:r w:rsidRPr="00DC036F">
        <w:t>;</w:t>
      </w:r>
      <w:proofErr w:type="gramEnd"/>
      <w:r w:rsidRPr="00DC036F">
        <w:t xml:space="preserve"> lamp changers and self-contained marine lanterns at minor AtoN stations within their organizations.</w:t>
      </w:r>
    </w:p>
    <w:p w14:paraId="2B0F5EF1" w14:textId="77777777" w:rsidR="0010151D" w:rsidRDefault="0010151D" w:rsidP="0010151D">
      <w:pPr>
        <w:pStyle w:val="Heading1"/>
      </w:pPr>
      <w:bookmarkStart w:id="61" w:name="_Toc462302553"/>
      <w:r>
        <w:t>COURSE OUTLINE</w:t>
      </w:r>
      <w:bookmarkEnd w:id="61"/>
    </w:p>
    <w:p w14:paraId="07BA0D82" w14:textId="77777777" w:rsidR="0010151D" w:rsidRDefault="0010151D" w:rsidP="0010151D">
      <w:pPr>
        <w:pStyle w:val="Heading1separatationline"/>
      </w:pPr>
    </w:p>
    <w:p w14:paraId="07A4F26C" w14:textId="446B76C3" w:rsidR="002A689F" w:rsidRPr="0010151D" w:rsidRDefault="00DC1908" w:rsidP="0010151D">
      <w:pPr>
        <w:pStyle w:val="BodyText"/>
      </w:pPr>
      <w:r w:rsidRPr="00DC1908">
        <w:t xml:space="preserve">This principally practical (hands-on) course </w:t>
      </w:r>
      <w:proofErr w:type="gramStart"/>
      <w:r w:rsidRPr="00DC1908">
        <w:t>is intended</w:t>
      </w:r>
      <w:proofErr w:type="gramEnd"/>
      <w:r w:rsidRPr="00DC1908">
        <w:t xml:space="preserve"> to cover the knowledge required for a technician to install, set to work and maintain the light flashers, lamp changers and self-contained lanterns used by their organisations at minor AtoN stations.</w:t>
      </w:r>
      <w:r>
        <w:t xml:space="preserve"> </w:t>
      </w:r>
      <w:r w:rsidRPr="00DC1908">
        <w:t xml:space="preserve"> The complete course comprises </w:t>
      </w:r>
      <w:proofErr w:type="gramStart"/>
      <w:r w:rsidRPr="00DC1908">
        <w:t>2</w:t>
      </w:r>
      <w:proofErr w:type="gramEnd"/>
      <w:r w:rsidRPr="00DC1908">
        <w:t xml:space="preserve"> classroom/workshop teaching modules and a site visit during which a practical competency test will be conducted. </w:t>
      </w:r>
      <w:r>
        <w:t xml:space="preserve"> </w:t>
      </w:r>
      <w:r w:rsidRPr="00DC1908">
        <w:t xml:space="preserve">Each teaching module deals with a specific subject concerning light flashers; lamp changers and self-contained lanterns and begins by stating its scope and aims. </w:t>
      </w:r>
      <w:r>
        <w:t xml:space="preserve"> </w:t>
      </w:r>
      <w:r w:rsidRPr="00DC1908">
        <w:t>It then provides a teaching syllabus.</w:t>
      </w:r>
    </w:p>
    <w:p w14:paraId="5DF4C391" w14:textId="77777777" w:rsidR="0010151D" w:rsidRDefault="0010151D" w:rsidP="0010151D">
      <w:pPr>
        <w:pStyle w:val="Heading1"/>
      </w:pPr>
      <w:bookmarkStart w:id="62" w:name="_Toc462302554"/>
      <w:r>
        <w:t>TEACHING MODULES</w:t>
      </w:r>
      <w:bookmarkEnd w:id="62"/>
    </w:p>
    <w:p w14:paraId="11FF8392" w14:textId="77777777" w:rsidR="0010151D" w:rsidRDefault="0010151D" w:rsidP="0010151D">
      <w:pPr>
        <w:pStyle w:val="Heading1separatationline"/>
      </w:pPr>
    </w:p>
    <w:p w14:paraId="12672F1D" w14:textId="77777777" w:rsidR="0010151D" w:rsidRDefault="0010151D" w:rsidP="00EA4259">
      <w:pPr>
        <w:pStyle w:val="Tablecaption"/>
        <w:jc w:val="center"/>
      </w:pPr>
      <w:bookmarkStart w:id="63" w:name="_Toc462302590"/>
      <w:r>
        <w:t>Table of Teaching Modules</w:t>
      </w:r>
      <w:bookmarkEnd w:id="63"/>
    </w:p>
    <w:tbl>
      <w:tblPr>
        <w:tblW w:w="8949" w:type="dxa"/>
        <w:jc w:val="center"/>
        <w:tblLayout w:type="fixed"/>
        <w:tblLook w:val="0000" w:firstRow="0" w:lastRow="0" w:firstColumn="0" w:lastColumn="0" w:noHBand="0" w:noVBand="0"/>
      </w:tblPr>
      <w:tblGrid>
        <w:gridCol w:w="3124"/>
        <w:gridCol w:w="1296"/>
        <w:gridCol w:w="4529"/>
      </w:tblGrid>
      <w:tr w:rsidR="00EA4259" w:rsidRPr="001A35C8" w14:paraId="79B9532C" w14:textId="77777777" w:rsidTr="00B4763A">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1B87326B" w14:textId="77777777" w:rsidR="00EA4259" w:rsidRPr="0081138A" w:rsidRDefault="00EA4259" w:rsidP="00EA4259">
            <w:pPr>
              <w:pStyle w:val="Tableheading"/>
            </w:pPr>
            <w:r w:rsidRPr="0081138A">
              <w:t xml:space="preserve">Module </w:t>
            </w:r>
            <w:r>
              <w:t>T</w:t>
            </w:r>
            <w:r w:rsidRPr="0081138A">
              <w:t>itle</w:t>
            </w:r>
          </w:p>
        </w:tc>
        <w:tc>
          <w:tcPr>
            <w:tcW w:w="1296" w:type="dxa"/>
            <w:tcBorders>
              <w:top w:val="single" w:sz="6" w:space="0" w:color="000000"/>
              <w:left w:val="single" w:sz="4" w:space="0" w:color="000000"/>
              <w:bottom w:val="single" w:sz="4" w:space="0" w:color="000000"/>
              <w:right w:val="single" w:sz="4" w:space="0" w:color="000000"/>
            </w:tcBorders>
            <w:vAlign w:val="center"/>
          </w:tcPr>
          <w:p w14:paraId="2CA60645" w14:textId="77777777" w:rsidR="00EA4259" w:rsidRPr="0081138A" w:rsidRDefault="00EA4259" w:rsidP="00EA4259">
            <w:pPr>
              <w:pStyle w:val="Tableheading"/>
              <w:jc w:val="center"/>
            </w:pPr>
            <w:r w:rsidRPr="0081138A">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14:paraId="784B3EE8" w14:textId="77777777" w:rsidR="00EA4259" w:rsidRPr="0081138A" w:rsidRDefault="00EA4259" w:rsidP="00EA4259">
            <w:pPr>
              <w:pStyle w:val="Tableheading"/>
            </w:pPr>
            <w:r w:rsidRPr="0081138A">
              <w:t>Overview</w:t>
            </w:r>
          </w:p>
        </w:tc>
      </w:tr>
      <w:tr w:rsidR="00EA4259" w:rsidRPr="001A35C8" w14:paraId="64B4EBB7" w14:textId="77777777" w:rsidTr="00EA4259">
        <w:trPr>
          <w:trHeight w:val="566"/>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55B8B9CA" w14:textId="6844E3D3" w:rsidR="00EA4259" w:rsidRPr="005A5150" w:rsidRDefault="00DC1908" w:rsidP="00EA4259">
            <w:pPr>
              <w:pStyle w:val="Tabletext"/>
            </w:pPr>
            <w:r w:rsidRPr="00DC1908">
              <w:t>Light flashers and automatic lamp changers</w:t>
            </w:r>
          </w:p>
        </w:tc>
        <w:tc>
          <w:tcPr>
            <w:tcW w:w="1296" w:type="dxa"/>
            <w:tcBorders>
              <w:top w:val="single" w:sz="6" w:space="0" w:color="000000"/>
              <w:left w:val="single" w:sz="4" w:space="0" w:color="000000"/>
              <w:bottom w:val="single" w:sz="4" w:space="0" w:color="000000"/>
              <w:right w:val="single" w:sz="4" w:space="0" w:color="000000"/>
            </w:tcBorders>
            <w:vAlign w:val="center"/>
          </w:tcPr>
          <w:p w14:paraId="2ABC6F7F" w14:textId="7D1ABA17" w:rsidR="00EA4259" w:rsidRPr="005A5150" w:rsidRDefault="00DC1908" w:rsidP="00EA4259">
            <w:pPr>
              <w:pStyle w:val="Tabletext"/>
              <w:jc w:val="center"/>
            </w:pPr>
            <w:r>
              <w:t>4</w:t>
            </w:r>
            <w:r w:rsidR="00EA4259">
              <w:t>.0</w:t>
            </w:r>
          </w:p>
        </w:tc>
        <w:tc>
          <w:tcPr>
            <w:tcW w:w="4529" w:type="dxa"/>
            <w:tcBorders>
              <w:top w:val="single" w:sz="6" w:space="0" w:color="000000"/>
              <w:left w:val="single" w:sz="4" w:space="0" w:color="000000"/>
              <w:bottom w:val="single" w:sz="4" w:space="0" w:color="000000"/>
              <w:right w:val="single" w:sz="4" w:space="0" w:color="000000"/>
            </w:tcBorders>
          </w:tcPr>
          <w:p w14:paraId="324A3A8C" w14:textId="318908D6" w:rsidR="00BB28FC" w:rsidRPr="001A35C8" w:rsidRDefault="00DC1908" w:rsidP="00DC1908">
            <w:pPr>
              <w:pStyle w:val="Tabletext"/>
              <w:ind w:left="2"/>
            </w:pPr>
            <w:r w:rsidRPr="00DC1908">
              <w:t xml:space="preserve">This module describes the type and function of light flashers and lamp changers used by the organisation and how they </w:t>
            </w:r>
            <w:proofErr w:type="gramStart"/>
            <w:r w:rsidRPr="00DC1908">
              <w:t>should be installed, aligned, set to work and maintained</w:t>
            </w:r>
            <w:proofErr w:type="gramEnd"/>
            <w:r w:rsidRPr="00DC1908">
              <w:t>.</w:t>
            </w:r>
          </w:p>
        </w:tc>
      </w:tr>
      <w:tr w:rsidR="00EA4259" w:rsidRPr="001A35C8" w14:paraId="54CF09A2" w14:textId="77777777" w:rsidTr="00EA4259">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0BC3CA0A" w14:textId="56C321EE" w:rsidR="00EA4259" w:rsidRPr="005A5150" w:rsidRDefault="00DC1908" w:rsidP="00EA4259">
            <w:pPr>
              <w:pStyle w:val="Tabletext"/>
            </w:pPr>
            <w:r w:rsidRPr="00DC1908">
              <w:t>Self-Contained lanterns</w:t>
            </w:r>
          </w:p>
        </w:tc>
        <w:tc>
          <w:tcPr>
            <w:tcW w:w="1296" w:type="dxa"/>
            <w:tcBorders>
              <w:top w:val="single" w:sz="4" w:space="0" w:color="000000"/>
              <w:left w:val="single" w:sz="4" w:space="0" w:color="000000"/>
              <w:bottom w:val="single" w:sz="4" w:space="0" w:color="000000"/>
              <w:right w:val="single" w:sz="4" w:space="0" w:color="000000"/>
            </w:tcBorders>
            <w:vAlign w:val="center"/>
          </w:tcPr>
          <w:p w14:paraId="712A8D17" w14:textId="1BDFD913" w:rsidR="00EA4259" w:rsidRPr="005A5150" w:rsidRDefault="00DC1908" w:rsidP="00EA4259">
            <w:pPr>
              <w:pStyle w:val="Tabletext"/>
              <w:jc w:val="center"/>
            </w:pPr>
            <w:r>
              <w:t>3</w:t>
            </w:r>
            <w:r w:rsidR="00EA4259">
              <w:t>.0</w:t>
            </w:r>
          </w:p>
        </w:tc>
        <w:tc>
          <w:tcPr>
            <w:tcW w:w="4529" w:type="dxa"/>
            <w:tcBorders>
              <w:top w:val="single" w:sz="4" w:space="0" w:color="000000"/>
              <w:left w:val="single" w:sz="4" w:space="0" w:color="000000"/>
              <w:bottom w:val="single" w:sz="4" w:space="0" w:color="000000"/>
              <w:right w:val="single" w:sz="4" w:space="0" w:color="000000"/>
            </w:tcBorders>
          </w:tcPr>
          <w:p w14:paraId="087392AF" w14:textId="5B9949AE" w:rsidR="00EA4259" w:rsidRPr="00EA0429" w:rsidRDefault="00547B34" w:rsidP="00BB28FC">
            <w:pPr>
              <w:pStyle w:val="Tabletext"/>
              <w:ind w:left="2"/>
            </w:pPr>
            <w:ins w:id="64" w:author="Adam Hay" w:date="2016-10-11T22:24:00Z">
              <w:r>
                <w:t>T</w:t>
              </w:r>
            </w:ins>
            <w:r w:rsidR="00DC1908" w:rsidRPr="00DC1908">
              <w:t xml:space="preserve">his module describes the types of self-contained lanterns used by the organisation and how they </w:t>
            </w:r>
            <w:proofErr w:type="gramStart"/>
            <w:r w:rsidR="00DC1908" w:rsidRPr="00DC1908">
              <w:t>should be installed, set to work and maintained</w:t>
            </w:r>
            <w:proofErr w:type="gramEnd"/>
            <w:r w:rsidR="00DC1908" w:rsidRPr="00DC1908">
              <w:t>.</w:t>
            </w:r>
          </w:p>
        </w:tc>
      </w:tr>
      <w:tr w:rsidR="00EA4259" w:rsidRPr="001A35C8" w14:paraId="2EA2DED3" w14:textId="77777777" w:rsidTr="00EA4259">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25B15F53" w14:textId="77777777" w:rsidR="00EA4259" w:rsidRPr="005A5150" w:rsidRDefault="00EA4259" w:rsidP="00EA4259">
            <w:pPr>
              <w:pStyle w:val="Tabletext"/>
            </w:pPr>
            <w:r w:rsidRPr="005A5150">
              <w:t>Evaluation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20A2B3F8" w14:textId="3D913066" w:rsidR="00EA4259" w:rsidRPr="005A5150" w:rsidRDefault="00DC1908" w:rsidP="00EA4259">
            <w:pPr>
              <w:pStyle w:val="Tabletext"/>
              <w:jc w:val="center"/>
            </w:pPr>
            <w:r>
              <w:t>3</w:t>
            </w:r>
            <w:r w:rsidR="00EA4259">
              <w:t>.0</w:t>
            </w:r>
            <w:r>
              <w:t xml:space="preserve"> + 2.0</w:t>
            </w:r>
          </w:p>
        </w:tc>
        <w:tc>
          <w:tcPr>
            <w:tcW w:w="4529" w:type="dxa"/>
            <w:tcBorders>
              <w:top w:val="single" w:sz="4" w:space="0" w:color="000000"/>
              <w:left w:val="single" w:sz="4" w:space="0" w:color="000000"/>
              <w:bottom w:val="single" w:sz="4" w:space="0" w:color="000000"/>
              <w:right w:val="single" w:sz="4" w:space="0" w:color="000000"/>
            </w:tcBorders>
          </w:tcPr>
          <w:p w14:paraId="1CDEE925" w14:textId="084C9F93" w:rsidR="00EA4259" w:rsidRPr="005A5150" w:rsidRDefault="00DC1908" w:rsidP="00DC1908">
            <w:pPr>
              <w:pStyle w:val="Tabletext"/>
              <w:ind w:left="2"/>
              <w:rPr>
                <w:color w:val="auto"/>
              </w:rPr>
            </w:pPr>
            <w:r>
              <w:rPr>
                <w:color w:val="auto"/>
              </w:rPr>
              <w:t>P</w:t>
            </w:r>
            <w:r w:rsidR="00EA4259">
              <w:rPr>
                <w:color w:val="auto"/>
              </w:rPr>
              <w:t xml:space="preserve">ractical </w:t>
            </w:r>
            <w:r>
              <w:rPr>
                <w:color w:val="auto"/>
              </w:rPr>
              <w:t xml:space="preserve">competency </w:t>
            </w:r>
            <w:r w:rsidR="00EA4259">
              <w:rPr>
                <w:color w:val="auto"/>
              </w:rPr>
              <w:t>test</w:t>
            </w:r>
            <w:r>
              <w:rPr>
                <w:color w:val="auto"/>
              </w:rPr>
              <w:t>s</w:t>
            </w:r>
            <w:r w:rsidR="00EA4259">
              <w:rPr>
                <w:color w:val="auto"/>
              </w:rPr>
              <w:t xml:space="preserve"> </w:t>
            </w:r>
            <w:r>
              <w:rPr>
                <w:color w:val="auto"/>
              </w:rPr>
              <w:t>during site visits</w:t>
            </w:r>
          </w:p>
        </w:tc>
      </w:tr>
      <w:tr w:rsidR="00EA4259" w:rsidRPr="001A35C8" w14:paraId="752AB975" w14:textId="77777777" w:rsidTr="00B4763A">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394B08D6" w14:textId="77777777" w:rsidR="00EA4259" w:rsidRPr="005A5150" w:rsidRDefault="00EA4259" w:rsidP="00EA4259">
            <w:pPr>
              <w:pStyle w:val="Tabletext"/>
            </w:pPr>
            <w:r w:rsidRPr="005A5150">
              <w:rPr>
                <w:b/>
                <w:bCs/>
              </w:rPr>
              <w:t>Total Hours</w:t>
            </w:r>
          </w:p>
        </w:tc>
        <w:tc>
          <w:tcPr>
            <w:tcW w:w="1296" w:type="dxa"/>
            <w:tcBorders>
              <w:top w:val="single" w:sz="4" w:space="0" w:color="000000"/>
              <w:left w:val="single" w:sz="4" w:space="0" w:color="000000"/>
              <w:bottom w:val="single" w:sz="6" w:space="0" w:color="000000"/>
              <w:right w:val="single" w:sz="4" w:space="0" w:color="000000"/>
            </w:tcBorders>
            <w:vAlign w:val="center"/>
          </w:tcPr>
          <w:p w14:paraId="0E9EDED3" w14:textId="778C1C40" w:rsidR="00EA4259" w:rsidRPr="005A5150" w:rsidRDefault="00EA4259" w:rsidP="00DC1908">
            <w:pPr>
              <w:pStyle w:val="Tabletext"/>
              <w:jc w:val="center"/>
              <w:rPr>
                <w:b/>
              </w:rPr>
            </w:pPr>
            <w:r>
              <w:rPr>
                <w:b/>
              </w:rPr>
              <w:t>1</w:t>
            </w:r>
            <w:r w:rsidR="00DC1908">
              <w:rPr>
                <w:b/>
              </w:rPr>
              <w:t>2</w:t>
            </w:r>
          </w:p>
        </w:tc>
        <w:tc>
          <w:tcPr>
            <w:tcW w:w="4529" w:type="dxa"/>
            <w:tcBorders>
              <w:top w:val="single" w:sz="4" w:space="0" w:color="000000"/>
              <w:left w:val="single" w:sz="4" w:space="0" w:color="000000"/>
              <w:bottom w:val="single" w:sz="6" w:space="0" w:color="000000"/>
              <w:right w:val="single" w:sz="4" w:space="0" w:color="000000"/>
            </w:tcBorders>
          </w:tcPr>
          <w:p w14:paraId="7FD6F966" w14:textId="77777777" w:rsidR="00EA4259" w:rsidRPr="005A5150" w:rsidRDefault="00EA4259" w:rsidP="00BB28FC">
            <w:pPr>
              <w:pStyle w:val="Tabletext"/>
              <w:ind w:left="2"/>
              <w:rPr>
                <w:color w:val="auto"/>
              </w:rPr>
            </w:pPr>
            <w:r>
              <w:rPr>
                <w:color w:val="auto"/>
              </w:rPr>
              <w:t>Two day course</w:t>
            </w:r>
          </w:p>
        </w:tc>
      </w:tr>
    </w:tbl>
    <w:p w14:paraId="0319C401" w14:textId="77777777" w:rsidR="0010151D" w:rsidRPr="0010151D" w:rsidRDefault="0010151D" w:rsidP="00EA4259">
      <w:pPr>
        <w:jc w:val="center"/>
      </w:pPr>
    </w:p>
    <w:p w14:paraId="54F9B227" w14:textId="77777777" w:rsidR="00DC1908" w:rsidRDefault="00DC1908">
      <w:pPr>
        <w:spacing w:after="200" w:line="276" w:lineRule="auto"/>
        <w:rPr>
          <w:rFonts w:asciiTheme="majorHAnsi" w:eastAsiaTheme="majorEastAsia" w:hAnsiTheme="majorHAnsi" w:cstheme="majorBidi"/>
          <w:b/>
          <w:bCs/>
          <w:caps/>
          <w:color w:val="00AFAA"/>
          <w:sz w:val="28"/>
          <w:szCs w:val="24"/>
        </w:rPr>
      </w:pPr>
      <w:r>
        <w:br w:type="page"/>
      </w:r>
    </w:p>
    <w:p w14:paraId="0E810FA4" w14:textId="7E927E06" w:rsidR="0010151D" w:rsidRDefault="00EA4259" w:rsidP="00EA4259">
      <w:pPr>
        <w:pStyle w:val="Heading1"/>
      </w:pPr>
      <w:bookmarkStart w:id="65" w:name="_Toc462302555"/>
      <w:r>
        <w:lastRenderedPageBreak/>
        <w:t>SPECIFIC COURSE RELATED TEACHING AIDS</w:t>
      </w:r>
      <w:bookmarkEnd w:id="65"/>
    </w:p>
    <w:p w14:paraId="0841BFAE" w14:textId="77777777" w:rsidR="00EA4259" w:rsidRDefault="00EA4259" w:rsidP="00EA4259">
      <w:pPr>
        <w:pStyle w:val="Heading1separatationline"/>
      </w:pPr>
    </w:p>
    <w:p w14:paraId="3676A387" w14:textId="77777777" w:rsidR="00DC1908" w:rsidRPr="00DC1908" w:rsidRDefault="00DC1908" w:rsidP="00FF4733">
      <w:pPr>
        <w:pStyle w:val="List1"/>
      </w:pPr>
      <w:r w:rsidRPr="00DC1908">
        <w:t>This course is either classroom or workshop based. Instruction spaces should be equipped with blackboards, whiteboards, and overhead projectors to enable presentation of the subject matter.</w:t>
      </w:r>
    </w:p>
    <w:p w14:paraId="5D632A0F" w14:textId="11503FDF" w:rsidR="0010151D" w:rsidRDefault="00DC1908" w:rsidP="00FF4733">
      <w:pPr>
        <w:pStyle w:val="List1"/>
      </w:pPr>
      <w:r w:rsidRPr="00DC1908">
        <w:t>Examples of flashers, lamp changers, lamps and self-contained lanterns used in the AtoN service.</w:t>
      </w:r>
    </w:p>
    <w:p w14:paraId="405175F7" w14:textId="77777777" w:rsidR="0010151D" w:rsidRPr="003322BB" w:rsidRDefault="0010151D" w:rsidP="0010151D">
      <w:pPr>
        <w:pStyle w:val="Heading1"/>
      </w:pPr>
      <w:bookmarkStart w:id="66" w:name="_Toc449012678"/>
      <w:bookmarkStart w:id="67" w:name="_Toc462302556"/>
      <w:r w:rsidRPr="003322BB">
        <w:t>ACRONYMS</w:t>
      </w:r>
      <w:bookmarkEnd w:id="66"/>
      <w:bookmarkEnd w:id="67"/>
    </w:p>
    <w:p w14:paraId="10274985" w14:textId="77777777" w:rsidR="0010151D" w:rsidRPr="003322BB" w:rsidRDefault="0010151D" w:rsidP="0010151D">
      <w:pPr>
        <w:pStyle w:val="Heading1separatationline"/>
      </w:pPr>
    </w:p>
    <w:p w14:paraId="4E3C1D0D" w14:textId="77777777" w:rsidR="0010151D" w:rsidRPr="003322BB" w:rsidRDefault="0010151D" w:rsidP="0010151D">
      <w:pPr>
        <w:pStyle w:val="BodyText"/>
      </w:pPr>
      <w:r w:rsidRPr="003322BB">
        <w:t xml:space="preserve">To assist in the use of this model course, the following acronyms </w:t>
      </w:r>
      <w:proofErr w:type="gramStart"/>
      <w:r w:rsidRPr="003322BB">
        <w:t>have been used</w:t>
      </w:r>
      <w:proofErr w:type="gramEnd"/>
      <w:r w:rsidRPr="003322BB">
        <w:t>:</w:t>
      </w:r>
    </w:p>
    <w:p w14:paraId="2CA57241" w14:textId="17E29F75" w:rsidR="004236DB" w:rsidRDefault="004236DB" w:rsidP="0010151D">
      <w:pPr>
        <w:pStyle w:val="Acronym"/>
      </w:pPr>
      <w:r>
        <w:t>AC</w:t>
      </w:r>
      <w:r>
        <w:tab/>
      </w:r>
      <w:r w:rsidR="008B4ABC">
        <w:rPr>
          <w:szCs w:val="18"/>
        </w:rPr>
        <w:t>Alternating Current</w:t>
      </w:r>
    </w:p>
    <w:p w14:paraId="143F09F8" w14:textId="58C0E562" w:rsidR="004236DB" w:rsidRDefault="004236DB" w:rsidP="0010151D">
      <w:pPr>
        <w:pStyle w:val="Acronym"/>
      </w:pPr>
      <w:r>
        <w:t>AIS</w:t>
      </w:r>
      <w:r>
        <w:tab/>
      </w:r>
      <w:r w:rsidR="008B4ABC">
        <w:rPr>
          <w:szCs w:val="18"/>
        </w:rPr>
        <w:t>Automatic Identification System</w:t>
      </w:r>
    </w:p>
    <w:p w14:paraId="73335C3A" w14:textId="77777777" w:rsidR="0010151D" w:rsidRDefault="0010151D" w:rsidP="0010151D">
      <w:pPr>
        <w:pStyle w:val="Acronym"/>
      </w:pPr>
      <w:r w:rsidRPr="003322BB">
        <w:t>AtoN</w:t>
      </w:r>
      <w:r w:rsidRPr="003322BB">
        <w:tab/>
        <w:t>Aid(s) to Navigation</w:t>
      </w:r>
    </w:p>
    <w:p w14:paraId="0BA2C9C7" w14:textId="6AF006DA" w:rsidR="004236DB" w:rsidRDefault="004236DB" w:rsidP="0010151D">
      <w:pPr>
        <w:pStyle w:val="Acronym"/>
      </w:pPr>
      <w:r>
        <w:t>DC</w:t>
      </w:r>
      <w:r>
        <w:tab/>
      </w:r>
      <w:r w:rsidR="008B4ABC" w:rsidRPr="00996CAC">
        <w:rPr>
          <w:szCs w:val="18"/>
        </w:rPr>
        <w:t>Direct Curren</w:t>
      </w:r>
      <w:r w:rsidR="008B4ABC">
        <w:rPr>
          <w:szCs w:val="18"/>
        </w:rPr>
        <w:t>t</w:t>
      </w:r>
    </w:p>
    <w:p w14:paraId="5B09EC52" w14:textId="4F2EEA34" w:rsidR="004236DB" w:rsidRDefault="004236DB" w:rsidP="0010151D">
      <w:pPr>
        <w:pStyle w:val="Acronym"/>
      </w:pPr>
      <w:r>
        <w:t>GPRS</w:t>
      </w:r>
      <w:r>
        <w:tab/>
      </w:r>
      <w:r w:rsidR="008B4ABC" w:rsidRPr="008B4ABC">
        <w:rPr>
          <w:lang w:val="en-US"/>
        </w:rPr>
        <w:t>General Packet Radio Service</w:t>
      </w:r>
    </w:p>
    <w:p w14:paraId="7F23800D" w14:textId="6246F7E6" w:rsidR="004236DB" w:rsidRPr="003322BB" w:rsidRDefault="004236DB" w:rsidP="0010151D">
      <w:pPr>
        <w:pStyle w:val="Acronym"/>
      </w:pPr>
      <w:r>
        <w:t>GSM</w:t>
      </w:r>
      <w:r>
        <w:tab/>
      </w:r>
      <w:r w:rsidR="008B4ABC" w:rsidRPr="00996CAC">
        <w:rPr>
          <w:szCs w:val="18"/>
        </w:rPr>
        <w:t xml:space="preserve">Global System for Mobile Communications (originally </w:t>
      </w:r>
      <w:proofErr w:type="spellStart"/>
      <w:r w:rsidR="008B4ABC" w:rsidRPr="00996CAC">
        <w:rPr>
          <w:szCs w:val="18"/>
        </w:rPr>
        <w:t>Groupe</w:t>
      </w:r>
      <w:proofErr w:type="spellEnd"/>
      <w:r w:rsidR="008B4ABC" w:rsidRPr="00996CAC">
        <w:rPr>
          <w:szCs w:val="18"/>
        </w:rPr>
        <w:t xml:space="preserve"> </w:t>
      </w:r>
      <w:proofErr w:type="spellStart"/>
      <w:r w:rsidR="008B4ABC" w:rsidRPr="00996CAC">
        <w:rPr>
          <w:szCs w:val="18"/>
        </w:rPr>
        <w:t>Spécial</w:t>
      </w:r>
      <w:proofErr w:type="spellEnd"/>
      <w:r w:rsidR="008B4ABC" w:rsidRPr="00996CAC">
        <w:rPr>
          <w:szCs w:val="18"/>
        </w:rPr>
        <w:t xml:space="preserve"> Mobile)</w:t>
      </w:r>
    </w:p>
    <w:p w14:paraId="14661B7A" w14:textId="06C78277" w:rsidR="0010151D" w:rsidRDefault="0010151D" w:rsidP="0010151D">
      <w:pPr>
        <w:pStyle w:val="Acronym"/>
      </w:pPr>
      <w:r w:rsidRPr="003322BB">
        <w:t>IALA</w:t>
      </w:r>
      <w:r w:rsidRPr="003322BB">
        <w:tab/>
        <w:t>International Association of Marine Aids to Navigation and Lighthouse Authorities</w:t>
      </w:r>
      <w:r w:rsidR="00403A6C">
        <w:t xml:space="preserve"> - AISM</w:t>
      </w:r>
    </w:p>
    <w:p w14:paraId="2C38DB48" w14:textId="77777777" w:rsidR="0010151D" w:rsidRDefault="0010151D" w:rsidP="0010151D">
      <w:pPr>
        <w:pStyle w:val="Acronym"/>
      </w:pPr>
      <w:r>
        <w:t>L</w:t>
      </w:r>
      <w:r>
        <w:tab/>
        <w:t>Level</w:t>
      </w:r>
    </w:p>
    <w:p w14:paraId="3044D74C" w14:textId="69F88008" w:rsidR="004236DB" w:rsidRPr="003322BB" w:rsidRDefault="004236DB" w:rsidP="0010151D">
      <w:pPr>
        <w:pStyle w:val="Acronym"/>
      </w:pPr>
      <w:r>
        <w:t>LED</w:t>
      </w:r>
      <w:r>
        <w:tab/>
      </w:r>
      <w:r w:rsidR="008B4ABC" w:rsidRPr="00996CAC">
        <w:rPr>
          <w:szCs w:val="18"/>
        </w:rPr>
        <w:t>Light-Emitting Diod</w:t>
      </w:r>
      <w:r w:rsidR="008B4ABC">
        <w:rPr>
          <w:szCs w:val="18"/>
        </w:rPr>
        <w:t>e</w:t>
      </w:r>
    </w:p>
    <w:p w14:paraId="1C412955" w14:textId="77777777" w:rsidR="0010151D" w:rsidRPr="003322BB" w:rsidRDefault="0010151D" w:rsidP="0010151D">
      <w:pPr>
        <w:pStyle w:val="Acronym"/>
      </w:pPr>
      <w:r w:rsidRPr="003322BB">
        <w:t>SOLAS</w:t>
      </w:r>
      <w:r w:rsidRPr="003322BB">
        <w:tab/>
      </w:r>
      <w:r w:rsidRPr="003322BB">
        <w:rPr>
          <w:rFonts w:cs="Arial"/>
          <w:bCs/>
          <w:color w:val="000000" w:themeColor="text1"/>
        </w:rPr>
        <w:t>International Convention for the Safety of Life at Sea, 1974 (as amended)</w:t>
      </w:r>
    </w:p>
    <w:p w14:paraId="0ADB62FF" w14:textId="67B3D6C9" w:rsidR="0010151D" w:rsidRDefault="00B4763A" w:rsidP="0010151D">
      <w:pPr>
        <w:pStyle w:val="Acronym"/>
      </w:pPr>
      <w:r>
        <w:t>WWA</w:t>
      </w:r>
      <w:r>
        <w:tab/>
        <w:t>World-</w:t>
      </w:r>
      <w:r w:rsidR="0010151D" w:rsidRPr="003322BB">
        <w:t>Wide Academy</w:t>
      </w:r>
    </w:p>
    <w:p w14:paraId="1D717E32" w14:textId="77777777" w:rsidR="0010151D" w:rsidRDefault="0010151D" w:rsidP="0010151D">
      <w:pPr>
        <w:pStyle w:val="Heading1"/>
      </w:pPr>
      <w:bookmarkStart w:id="68" w:name="_Toc449012679"/>
      <w:bookmarkStart w:id="69" w:name="_Toc462302557"/>
      <w:r>
        <w:rPr>
          <w:caps w:val="0"/>
        </w:rPr>
        <w:t>DEFINITIONS</w:t>
      </w:r>
      <w:bookmarkEnd w:id="68"/>
      <w:bookmarkEnd w:id="69"/>
    </w:p>
    <w:p w14:paraId="2603086D" w14:textId="77777777" w:rsidR="0010151D" w:rsidRDefault="0010151D" w:rsidP="0010151D">
      <w:pPr>
        <w:pStyle w:val="Heading1separatationline"/>
      </w:pPr>
    </w:p>
    <w:p w14:paraId="5D670348" w14:textId="629EBD45" w:rsidR="0010151D" w:rsidRPr="00FD68D4" w:rsidRDefault="0010151D" w:rsidP="0010151D">
      <w:pPr>
        <w:pStyle w:val="BodyText"/>
      </w:pPr>
      <w:r w:rsidRPr="00FD68D4">
        <w:rPr>
          <w:lang w:val="en-US"/>
        </w:rPr>
        <w:t xml:space="preserve">The definition of terms used in this </w:t>
      </w:r>
      <w:r w:rsidR="00DB7927" w:rsidRPr="00FD68D4">
        <w:rPr>
          <w:lang w:val="en-US"/>
          <w:rPrChange w:id="70" w:author="Adam Hay" w:date="2016-10-12T01:01:00Z">
            <w:rPr>
              <w:highlight w:val="green"/>
              <w:lang w:val="en-US"/>
            </w:rPr>
          </w:rPrChange>
        </w:rPr>
        <w:t>Model Course</w:t>
      </w:r>
      <w:r w:rsidRPr="00FD68D4">
        <w:rPr>
          <w:lang w:val="en-US"/>
        </w:rPr>
        <w:t xml:space="preserve"> </w:t>
      </w:r>
      <w:proofErr w:type="gramStart"/>
      <w:r w:rsidRPr="00FD68D4">
        <w:rPr>
          <w:lang w:val="en-US"/>
        </w:rPr>
        <w:t>can be found</w:t>
      </w:r>
      <w:proofErr w:type="gramEnd"/>
      <w:r w:rsidRPr="00FD68D4">
        <w:rPr>
          <w:lang w:val="en-US"/>
        </w:rPr>
        <w:t xml:space="preserve"> in the International Dictionary of Marine Aids to Navigation (IALA Dictionary) at </w:t>
      </w:r>
      <w:r w:rsidR="00C74A36" w:rsidRPr="00FD68D4">
        <w:rPr>
          <w:rPrChange w:id="71" w:author="Adam Hay" w:date="2016-10-12T01:01:00Z">
            <w:rPr>
              <w:rStyle w:val="Hyperlink"/>
              <w:lang w:val="en-US"/>
            </w:rPr>
          </w:rPrChange>
        </w:rPr>
        <w:fldChar w:fldCharType="begin"/>
      </w:r>
      <w:r w:rsidR="00C74A36" w:rsidRPr="00FD68D4">
        <w:instrText xml:space="preserve"> HYPERLINK "http://www.iala-aism.org/wiki/dictionary" </w:instrText>
      </w:r>
      <w:r w:rsidR="00C74A36" w:rsidRPr="00FD68D4">
        <w:rPr>
          <w:rPrChange w:id="72" w:author="Adam Hay" w:date="2016-10-12T01:01:00Z">
            <w:rPr>
              <w:rStyle w:val="Hyperlink"/>
              <w:lang w:val="en-US"/>
            </w:rPr>
          </w:rPrChange>
        </w:rPr>
        <w:fldChar w:fldCharType="separate"/>
      </w:r>
      <w:r w:rsidRPr="00FD68D4">
        <w:rPr>
          <w:rStyle w:val="Hyperlink"/>
          <w:lang w:val="en-US"/>
        </w:rPr>
        <w:t>http://www.iala-aism.org/wiki/dictionary</w:t>
      </w:r>
      <w:r w:rsidR="00C74A36" w:rsidRPr="00FD68D4">
        <w:rPr>
          <w:rStyle w:val="Hyperlink"/>
          <w:lang w:val="en-US"/>
          <w:rPrChange w:id="73" w:author="Adam Hay" w:date="2016-10-12T01:01:00Z">
            <w:rPr>
              <w:rStyle w:val="Hyperlink"/>
              <w:lang w:val="en-US"/>
            </w:rPr>
          </w:rPrChange>
        </w:rPr>
        <w:fldChar w:fldCharType="end"/>
      </w:r>
    </w:p>
    <w:p w14:paraId="53F5B826" w14:textId="77777777" w:rsidR="0010151D" w:rsidRPr="00FD68D4" w:rsidRDefault="0010151D" w:rsidP="0010151D">
      <w:pPr>
        <w:pStyle w:val="Heading1"/>
      </w:pPr>
      <w:bookmarkStart w:id="74" w:name="_Toc449012680"/>
      <w:bookmarkStart w:id="75" w:name="_Toc462302558"/>
      <w:r w:rsidRPr="00FD68D4">
        <w:t>REFERENCES</w:t>
      </w:r>
      <w:bookmarkEnd w:id="74"/>
      <w:bookmarkEnd w:id="75"/>
    </w:p>
    <w:p w14:paraId="14A65F3A" w14:textId="77777777" w:rsidR="0010151D" w:rsidRPr="00FD68D4" w:rsidRDefault="0010151D" w:rsidP="0010151D">
      <w:pPr>
        <w:pStyle w:val="Heading1separatationline"/>
      </w:pPr>
    </w:p>
    <w:p w14:paraId="4D9FEA3E" w14:textId="77777777" w:rsidR="0010151D" w:rsidRPr="00FD68D4" w:rsidRDefault="0010151D" w:rsidP="0010151D">
      <w:pPr>
        <w:pStyle w:val="BodyText"/>
      </w:pPr>
      <w:r w:rsidRPr="00FD68D4">
        <w:t>In addition to any specific references required by the Competent Authority, the following material is relevant to this course:</w:t>
      </w:r>
    </w:p>
    <w:p w14:paraId="0AEA32E1" w14:textId="77777777" w:rsidR="0010151D" w:rsidRPr="00FD68D4" w:rsidRDefault="0010151D" w:rsidP="00FF4733">
      <w:pPr>
        <w:pStyle w:val="List1"/>
        <w:numPr>
          <w:ilvl w:val="0"/>
          <w:numId w:val="20"/>
        </w:numPr>
      </w:pPr>
      <w:r w:rsidRPr="00FD68D4">
        <w:t>IALA NAVGUIDE.</w:t>
      </w:r>
    </w:p>
    <w:p w14:paraId="5160E30E" w14:textId="77777777" w:rsidR="00DC1908" w:rsidRPr="00DC1908" w:rsidRDefault="00DC1908" w:rsidP="00FF4733">
      <w:pPr>
        <w:pStyle w:val="List1"/>
        <w:numPr>
          <w:ilvl w:val="0"/>
          <w:numId w:val="20"/>
        </w:numPr>
      </w:pPr>
      <w:r w:rsidRPr="00DC1908">
        <w:t>IALA Recommendation E-110 for the Rhythmic Characters of Lights on Aids to Navigation</w:t>
      </w:r>
    </w:p>
    <w:p w14:paraId="0CF37BC3" w14:textId="77777777" w:rsidR="00DC1908" w:rsidRPr="00DC1908" w:rsidRDefault="00DC1908" w:rsidP="00FF4733">
      <w:pPr>
        <w:pStyle w:val="List1"/>
        <w:numPr>
          <w:ilvl w:val="0"/>
          <w:numId w:val="20"/>
        </w:numPr>
      </w:pPr>
      <w:r w:rsidRPr="00DC1908">
        <w:t>IALA Guideline 1043 on Light Sources used in Visual Aids to Navigation</w:t>
      </w:r>
    </w:p>
    <w:p w14:paraId="73DF9BFD" w14:textId="77777777" w:rsidR="00DC1908" w:rsidRPr="00DC1908" w:rsidRDefault="00DC1908" w:rsidP="00FF4733">
      <w:pPr>
        <w:pStyle w:val="List1"/>
        <w:numPr>
          <w:ilvl w:val="0"/>
          <w:numId w:val="20"/>
        </w:numPr>
      </w:pPr>
      <w:r w:rsidRPr="00DC1908">
        <w:t>IALA Guideline 1077 on Maintenance of Aids to Navigation</w:t>
      </w:r>
    </w:p>
    <w:p w14:paraId="647022EF" w14:textId="77777777" w:rsidR="00DC1908" w:rsidRPr="00DC1908" w:rsidRDefault="00DC1908" w:rsidP="00FF4733">
      <w:pPr>
        <w:pStyle w:val="List1"/>
        <w:numPr>
          <w:ilvl w:val="0"/>
          <w:numId w:val="20"/>
        </w:numPr>
      </w:pPr>
      <w:r w:rsidRPr="00DC1908">
        <w:t>IALA Guideline 1064 on Integrated Power System Lanterns</w:t>
      </w:r>
    </w:p>
    <w:p w14:paraId="3CF90590" w14:textId="77777777" w:rsidR="00DC1908" w:rsidRPr="00DC1908" w:rsidRDefault="00DC1908" w:rsidP="00FF4733">
      <w:pPr>
        <w:pStyle w:val="List1"/>
        <w:numPr>
          <w:ilvl w:val="0"/>
          <w:numId w:val="20"/>
        </w:numPr>
      </w:pPr>
      <w:r w:rsidRPr="00DC1908">
        <w:t>IALA Guideline 1038 on Ambient Light Levels at which Aids to Navigation should Switch On and Off</w:t>
      </w:r>
    </w:p>
    <w:p w14:paraId="60F6F249" w14:textId="38573DE1" w:rsidR="00DC1908" w:rsidRDefault="00DC1908" w:rsidP="00FF4733">
      <w:pPr>
        <w:pStyle w:val="List1"/>
        <w:numPr>
          <w:ilvl w:val="0"/>
          <w:numId w:val="20"/>
        </w:numPr>
      </w:pPr>
      <w:r w:rsidRPr="00DC1908">
        <w:t>Manufacturers’ handbooks on marine signal lanterns used by the organisation</w:t>
      </w:r>
    </w:p>
    <w:p w14:paraId="55AE99DC" w14:textId="77777777" w:rsidR="00FD3637" w:rsidRDefault="00FD3637">
      <w:pPr>
        <w:spacing w:after="200" w:line="276" w:lineRule="auto"/>
        <w:rPr>
          <w:sz w:val="22"/>
        </w:rPr>
      </w:pPr>
      <w:r>
        <w:br w:type="page"/>
      </w:r>
    </w:p>
    <w:p w14:paraId="265168A3" w14:textId="77777777" w:rsidR="0010151D" w:rsidRDefault="00FD3637" w:rsidP="00FD3637">
      <w:pPr>
        <w:pStyle w:val="Part"/>
      </w:pPr>
      <w:r>
        <w:lastRenderedPageBreak/>
        <w:t xml:space="preserve"> </w:t>
      </w:r>
      <w:bookmarkStart w:id="76" w:name="_Ref462302228"/>
      <w:bookmarkStart w:id="77" w:name="_Toc462302559"/>
      <w:r>
        <w:t>– TEACHING MODULES</w:t>
      </w:r>
      <w:bookmarkEnd w:id="76"/>
      <w:bookmarkEnd w:id="77"/>
    </w:p>
    <w:p w14:paraId="1C27F548" w14:textId="6B9B5491" w:rsidR="00FD3637" w:rsidRDefault="00FD3637" w:rsidP="00F61A18">
      <w:pPr>
        <w:pStyle w:val="Heading1"/>
        <w:numPr>
          <w:ilvl w:val="0"/>
          <w:numId w:val="22"/>
        </w:numPr>
      </w:pPr>
      <w:bookmarkStart w:id="78" w:name="_Toc462302560"/>
      <w:r>
        <w:t xml:space="preserve">MODULE 1 – </w:t>
      </w:r>
      <w:r w:rsidR="00AF131A" w:rsidRPr="00AF131A">
        <w:rPr>
          <w:caps w:val="0"/>
        </w:rPr>
        <w:t>LIGHT FLASHERS, CHARACTERS AND LAMP CHANGERS</w:t>
      </w:r>
      <w:bookmarkEnd w:id="78"/>
    </w:p>
    <w:p w14:paraId="43F98A3F" w14:textId="77777777" w:rsidR="00FD3637" w:rsidRDefault="00FD3637" w:rsidP="00FD3637">
      <w:pPr>
        <w:pStyle w:val="Heading1separatationline"/>
      </w:pPr>
    </w:p>
    <w:p w14:paraId="57396A7A" w14:textId="77777777" w:rsidR="00FD3637" w:rsidRDefault="00FD3637" w:rsidP="00FD3637">
      <w:pPr>
        <w:pStyle w:val="Heading2"/>
      </w:pPr>
      <w:bookmarkStart w:id="79" w:name="_Toc462302561"/>
      <w:r>
        <w:t>Scope</w:t>
      </w:r>
      <w:bookmarkEnd w:id="79"/>
    </w:p>
    <w:p w14:paraId="50B6B11F" w14:textId="77777777" w:rsidR="00FD3637" w:rsidRDefault="00FD3637" w:rsidP="00FD3637">
      <w:pPr>
        <w:pStyle w:val="Heading2separationline"/>
      </w:pPr>
    </w:p>
    <w:p w14:paraId="0BB5D432" w14:textId="1BBF63CE" w:rsidR="00FD3637" w:rsidRDefault="00FD3637" w:rsidP="00FD3637">
      <w:pPr>
        <w:pStyle w:val="BodyText"/>
      </w:pPr>
      <w:r w:rsidRPr="001A35C8">
        <w:rPr>
          <w:rFonts w:cs="Arial"/>
        </w:rPr>
        <w:t xml:space="preserve">This module </w:t>
      </w:r>
      <w:r w:rsidR="00AF131A" w:rsidRPr="00D14786">
        <w:rPr>
          <w:rFonts w:cs="Arial"/>
        </w:rPr>
        <w:t xml:space="preserve">describes the type and function of light flashers and lamp changers used by the organisation and how they </w:t>
      </w:r>
      <w:proofErr w:type="gramStart"/>
      <w:r w:rsidR="00AF131A" w:rsidRPr="00D14786">
        <w:rPr>
          <w:rFonts w:cs="Arial"/>
        </w:rPr>
        <w:t>should be installed, set to work and maintained</w:t>
      </w:r>
      <w:proofErr w:type="gramEnd"/>
      <w:r w:rsidR="00AF131A" w:rsidRPr="00D14786">
        <w:rPr>
          <w:rFonts w:cs="Arial"/>
        </w:rPr>
        <w:t>.</w:t>
      </w:r>
    </w:p>
    <w:p w14:paraId="599A4526" w14:textId="77777777" w:rsidR="00FD3637" w:rsidRDefault="00FD3637" w:rsidP="00FD3637">
      <w:pPr>
        <w:pStyle w:val="Heading2"/>
      </w:pPr>
      <w:bookmarkStart w:id="80" w:name="_Toc462302562"/>
      <w:r>
        <w:t>Learning Objective</w:t>
      </w:r>
      <w:bookmarkEnd w:id="80"/>
    </w:p>
    <w:p w14:paraId="0E5BAB7C" w14:textId="77777777" w:rsidR="00FD3637" w:rsidRDefault="00FD3637" w:rsidP="00FD3637">
      <w:pPr>
        <w:pStyle w:val="Heading2separationline"/>
      </w:pPr>
    </w:p>
    <w:p w14:paraId="6DCE5E01" w14:textId="59402D97" w:rsidR="002A689F" w:rsidRPr="002A689F" w:rsidRDefault="00AF131A" w:rsidP="00FD3637">
      <w:pPr>
        <w:pStyle w:val="BodyText"/>
        <w:rPr>
          <w:b/>
        </w:rPr>
      </w:pPr>
      <w:r w:rsidRPr="00AF131A">
        <w:t xml:space="preserve">To gain a </w:t>
      </w:r>
      <w:r w:rsidRPr="00AF131A">
        <w:rPr>
          <w:b/>
        </w:rPr>
        <w:t>satisfactory</w:t>
      </w:r>
      <w:r w:rsidRPr="00AF131A">
        <w:t xml:space="preserve"> understanding of how to install; program the correct </w:t>
      </w:r>
      <w:del w:id="81" w:author="Adam Hay" w:date="2016-10-11T22:27:00Z">
        <w:r w:rsidRPr="00AF131A" w:rsidDel="00547B34">
          <w:delText xml:space="preserve">light </w:delText>
        </w:r>
      </w:del>
      <w:ins w:id="82" w:author="Adam Hay" w:date="2016-10-11T22:27:00Z">
        <w:r w:rsidR="00547B34">
          <w:t xml:space="preserve">flash </w:t>
        </w:r>
      </w:ins>
      <w:r w:rsidRPr="00AF131A">
        <w:t>character; align; set to work and maintain light flashers used by the organisation at minor (short to medium range) AtoN stations.</w:t>
      </w:r>
    </w:p>
    <w:p w14:paraId="20F941C7" w14:textId="77777777" w:rsidR="00FD3637" w:rsidRDefault="00FD3637" w:rsidP="00FD3637">
      <w:pPr>
        <w:pStyle w:val="Heading2"/>
      </w:pPr>
      <w:bookmarkStart w:id="83" w:name="_Toc462302563"/>
      <w:r>
        <w:t>S</w:t>
      </w:r>
      <w:r w:rsidR="003A30F5">
        <w:t>yllabus</w:t>
      </w:r>
      <w:bookmarkEnd w:id="83"/>
    </w:p>
    <w:p w14:paraId="155D3B0C" w14:textId="77777777" w:rsidR="00FD3637" w:rsidRDefault="00FD3637" w:rsidP="00FD3637">
      <w:pPr>
        <w:pStyle w:val="Heading2separationline"/>
      </w:pPr>
    </w:p>
    <w:p w14:paraId="34AF0756" w14:textId="5D91FAD9" w:rsidR="00FD3637" w:rsidRDefault="00FD3637" w:rsidP="00FD3637">
      <w:pPr>
        <w:pStyle w:val="Heading3"/>
      </w:pPr>
      <w:bookmarkStart w:id="84" w:name="_Toc462302564"/>
      <w:r>
        <w:t xml:space="preserve">Lesson 1 – </w:t>
      </w:r>
      <w:r w:rsidR="00AF131A" w:rsidRPr="00AF131A">
        <w:t>Light flashers and their functions</w:t>
      </w:r>
      <w:bookmarkEnd w:id="84"/>
    </w:p>
    <w:p w14:paraId="38D5C116" w14:textId="3FA13FEF" w:rsidR="00AF131A" w:rsidRDefault="00AF131A" w:rsidP="00FF4733">
      <w:pPr>
        <w:pStyle w:val="List1"/>
        <w:numPr>
          <w:ilvl w:val="0"/>
          <w:numId w:val="25"/>
        </w:numPr>
      </w:pPr>
      <w:r>
        <w:t>Types of programmable light flashers</w:t>
      </w:r>
      <w:r w:rsidR="00D629BA">
        <w:t>:</w:t>
      </w:r>
    </w:p>
    <w:p w14:paraId="7B5D47C6" w14:textId="53BF957A" w:rsidR="00AF131A" w:rsidRDefault="00AF131A" w:rsidP="00403A6C">
      <w:pPr>
        <w:pStyle w:val="Lista"/>
      </w:pPr>
      <w:r>
        <w:t>LED flashers.</w:t>
      </w:r>
    </w:p>
    <w:p w14:paraId="44976E84" w14:textId="77D648C7" w:rsidR="00AF131A" w:rsidRDefault="00AF131A" w:rsidP="00403A6C">
      <w:pPr>
        <w:pStyle w:val="Lista"/>
      </w:pPr>
      <w:r>
        <w:t>Incandescent flashers.</w:t>
      </w:r>
    </w:p>
    <w:p w14:paraId="007793E6" w14:textId="72B2E3DD" w:rsidR="00AF131A" w:rsidRDefault="00AF131A" w:rsidP="00403A6C">
      <w:pPr>
        <w:pStyle w:val="Lista"/>
      </w:pPr>
      <w:r>
        <w:t>Synchronised flashers.</w:t>
      </w:r>
    </w:p>
    <w:p w14:paraId="06719F26" w14:textId="53DC92F0" w:rsidR="00AF131A" w:rsidRDefault="00AF131A" w:rsidP="00FF4733">
      <w:pPr>
        <w:pStyle w:val="List1"/>
      </w:pPr>
      <w:r>
        <w:t>Lamps fitted to each type of flasher.</w:t>
      </w:r>
    </w:p>
    <w:p w14:paraId="4FF317F2" w14:textId="50FC3139" w:rsidR="00AF131A" w:rsidRDefault="00AF131A" w:rsidP="00FF4733">
      <w:pPr>
        <w:pStyle w:val="List1"/>
      </w:pPr>
      <w:r>
        <w:t>Function of their component parts including sun switches</w:t>
      </w:r>
      <w:ins w:id="85" w:author="Adam Hay" w:date="2016-10-12T00:30:00Z">
        <w:r w:rsidR="005A03A0">
          <w:t xml:space="preserve"> / astronomical clocks</w:t>
        </w:r>
      </w:ins>
      <w:r>
        <w:t>.</w:t>
      </w:r>
    </w:p>
    <w:p w14:paraId="3BEA8B85" w14:textId="5C4F049B" w:rsidR="00AF131A" w:rsidRDefault="00AF131A" w:rsidP="00FF4733">
      <w:pPr>
        <w:pStyle w:val="List1"/>
      </w:pPr>
      <w:r>
        <w:t xml:space="preserve">Types of marine lantern housings into which flashers </w:t>
      </w:r>
      <w:proofErr w:type="gramStart"/>
      <w:r>
        <w:t>are fitted</w:t>
      </w:r>
      <w:proofErr w:type="gramEnd"/>
      <w:r>
        <w:t>.</w:t>
      </w:r>
    </w:p>
    <w:p w14:paraId="210B8816" w14:textId="1F9F5A68" w:rsidR="00FD3637" w:rsidRDefault="00FD3637" w:rsidP="00AF131A">
      <w:pPr>
        <w:pStyle w:val="Heading3"/>
      </w:pPr>
      <w:bookmarkStart w:id="86" w:name="_Toc462302565"/>
      <w:r>
        <w:t xml:space="preserve">Lesson 2 – </w:t>
      </w:r>
      <w:r w:rsidR="00AF131A">
        <w:t>Lamp Changers</w:t>
      </w:r>
      <w:bookmarkEnd w:id="86"/>
    </w:p>
    <w:p w14:paraId="47DA8012" w14:textId="515FF376" w:rsidR="00AF131A" w:rsidRDefault="00AF131A" w:rsidP="00FF4733">
      <w:pPr>
        <w:pStyle w:val="List1"/>
        <w:numPr>
          <w:ilvl w:val="0"/>
          <w:numId w:val="26"/>
        </w:numPr>
      </w:pPr>
      <w:r>
        <w:t>Single filament lamp changers.</w:t>
      </w:r>
    </w:p>
    <w:p w14:paraId="247014EC" w14:textId="690BDA6B" w:rsidR="00AF131A" w:rsidRDefault="00AF131A" w:rsidP="00FF4733">
      <w:pPr>
        <w:pStyle w:val="List1"/>
      </w:pPr>
      <w:r>
        <w:t>Motor-driven lamp changers.</w:t>
      </w:r>
    </w:p>
    <w:p w14:paraId="7ADF682A" w14:textId="06C731F0" w:rsidR="00AF131A" w:rsidRDefault="00AF131A" w:rsidP="00FF4733">
      <w:pPr>
        <w:pStyle w:val="List1"/>
      </w:pPr>
      <w:r>
        <w:t>DC and AC variants.</w:t>
      </w:r>
    </w:p>
    <w:p w14:paraId="52707F12" w14:textId="6F7DBCAF" w:rsidR="002A689F" w:rsidRPr="00B454AD" w:rsidRDefault="00B454AD" w:rsidP="00B454AD">
      <w:pPr>
        <w:pStyle w:val="Heading3"/>
      </w:pPr>
      <w:bookmarkStart w:id="87" w:name="_Toc462302566"/>
      <w:r>
        <w:t xml:space="preserve">Lesson 3 - </w:t>
      </w:r>
      <w:r w:rsidRPr="00B454AD">
        <w:t>User-Selectable Flash Codes</w:t>
      </w:r>
      <w:bookmarkEnd w:id="87"/>
    </w:p>
    <w:p w14:paraId="34FFC730" w14:textId="77777777" w:rsidR="00B454AD" w:rsidRDefault="00B454AD" w:rsidP="00FF4733">
      <w:pPr>
        <w:pStyle w:val="List1"/>
        <w:numPr>
          <w:ilvl w:val="0"/>
          <w:numId w:val="27"/>
        </w:numPr>
      </w:pPr>
      <w:r>
        <w:t>Revision of light characteristics</w:t>
      </w:r>
    </w:p>
    <w:p w14:paraId="32922F87" w14:textId="53894498" w:rsidR="00B454AD" w:rsidRDefault="00B454AD" w:rsidP="00FF4733">
      <w:pPr>
        <w:pStyle w:val="List1"/>
      </w:pPr>
      <w:r>
        <w:t>Setting/programming flash code</w:t>
      </w:r>
    </w:p>
    <w:p w14:paraId="55BCFB47" w14:textId="366A9191" w:rsidR="00B454AD" w:rsidRDefault="00B454AD" w:rsidP="00B454AD">
      <w:pPr>
        <w:pStyle w:val="Heading3"/>
      </w:pPr>
      <w:bookmarkStart w:id="88" w:name="_Toc462302567"/>
      <w:r>
        <w:t>Lesson 4 – Installation and Setup</w:t>
      </w:r>
      <w:r w:rsidR="00B57BB1" w:rsidRPr="00B57BB1">
        <w:t xml:space="preserve"> </w:t>
      </w:r>
      <w:r w:rsidR="00B57BB1">
        <w:t>Procedures</w:t>
      </w:r>
      <w:bookmarkEnd w:id="88"/>
    </w:p>
    <w:p w14:paraId="57AC4E16" w14:textId="77777777" w:rsidR="00B57BB1" w:rsidRPr="00B57BB1" w:rsidRDefault="00B57BB1" w:rsidP="00FF4733">
      <w:pPr>
        <w:pStyle w:val="List1"/>
        <w:numPr>
          <w:ilvl w:val="0"/>
          <w:numId w:val="28"/>
        </w:numPr>
      </w:pPr>
      <w:r w:rsidRPr="00B57BB1">
        <w:t>Selection of Marine Lantern housing</w:t>
      </w:r>
    </w:p>
    <w:p w14:paraId="083C92FD" w14:textId="77777777" w:rsidR="00B57BB1" w:rsidRPr="00B57BB1" w:rsidRDefault="00B57BB1" w:rsidP="00FF4733">
      <w:pPr>
        <w:pStyle w:val="List1"/>
      </w:pPr>
      <w:r w:rsidRPr="00B57BB1">
        <w:t>Installation of flasher/lamp changer unit</w:t>
      </w:r>
    </w:p>
    <w:p w14:paraId="16DFA418" w14:textId="77777777" w:rsidR="00B57BB1" w:rsidRPr="00B57BB1" w:rsidRDefault="00B57BB1" w:rsidP="00FF4733">
      <w:pPr>
        <w:pStyle w:val="List1"/>
      </w:pPr>
      <w:r w:rsidRPr="00B57BB1">
        <w:t>Checks on lamp alignment</w:t>
      </w:r>
    </w:p>
    <w:p w14:paraId="1CA6D854" w14:textId="3153B440" w:rsidR="00B57BB1" w:rsidRDefault="00B57BB1" w:rsidP="00FF4733">
      <w:pPr>
        <w:pStyle w:val="List1"/>
        <w:rPr>
          <w:ins w:id="89" w:author="Adam Hay" w:date="2016-10-11T22:30:00Z"/>
        </w:rPr>
      </w:pPr>
      <w:r w:rsidRPr="00B57BB1">
        <w:t xml:space="preserve">Setting flash </w:t>
      </w:r>
      <w:del w:id="90" w:author="Adam Hay" w:date="2016-10-11T22:30:00Z">
        <w:r w:rsidRPr="00B57BB1" w:rsidDel="00547B34">
          <w:delText>codes</w:delText>
        </w:r>
      </w:del>
      <w:ins w:id="91" w:author="Adam Hay" w:date="2016-10-11T22:30:00Z">
        <w:r w:rsidR="00547B34">
          <w:t>characters</w:t>
        </w:r>
      </w:ins>
    </w:p>
    <w:p w14:paraId="6582884D" w14:textId="1C5F5392" w:rsidR="00547B34" w:rsidRPr="00B57BB1" w:rsidRDefault="00547B34" w:rsidP="00FF4733">
      <w:pPr>
        <w:pStyle w:val="List1"/>
      </w:pPr>
      <w:ins w:id="92" w:author="Adam Hay" w:date="2016-10-11T22:30:00Z">
        <w:r>
          <w:t>Adjusting intensity for LED flashers</w:t>
        </w:r>
      </w:ins>
    </w:p>
    <w:p w14:paraId="47C5DD6A" w14:textId="75F92D1F" w:rsidR="00B57BB1" w:rsidRPr="00B57BB1" w:rsidRDefault="00B57BB1" w:rsidP="00FF4733">
      <w:pPr>
        <w:pStyle w:val="List1"/>
      </w:pPr>
      <w:r w:rsidRPr="00B57BB1">
        <w:t>Installation of sun switch</w:t>
      </w:r>
      <w:ins w:id="93" w:author="Adam Hay" w:date="2016-10-12T00:30:00Z">
        <w:r w:rsidR="005A03A0">
          <w:t xml:space="preserve"> / astronomical clocks</w:t>
        </w:r>
      </w:ins>
    </w:p>
    <w:p w14:paraId="0CCC0F9E" w14:textId="394A6852" w:rsidR="00B57BB1" w:rsidRDefault="00B57BB1" w:rsidP="00FF4733">
      <w:pPr>
        <w:pStyle w:val="List1"/>
        <w:rPr>
          <w:ins w:id="94" w:author="Adam Hay" w:date="2016-10-11T22:31:00Z"/>
        </w:rPr>
      </w:pPr>
      <w:r w:rsidRPr="00B57BB1">
        <w:t xml:space="preserve">Adjustment of sun switch </w:t>
      </w:r>
      <w:ins w:id="95" w:author="Adam Hay" w:date="2016-10-12T00:30:00Z">
        <w:r w:rsidR="005A03A0">
          <w:t xml:space="preserve">/ astronomical clock </w:t>
        </w:r>
      </w:ins>
      <w:r w:rsidRPr="00B57BB1">
        <w:t>threshold</w:t>
      </w:r>
      <w:ins w:id="96" w:author="Adam Hay" w:date="2016-10-12T00:31:00Z">
        <w:r w:rsidR="005A03A0">
          <w:t>s</w:t>
        </w:r>
      </w:ins>
    </w:p>
    <w:p w14:paraId="7336C13B" w14:textId="5E3BE132" w:rsidR="00547B34" w:rsidRPr="00B57BB1" w:rsidRDefault="00547B34" w:rsidP="00FF4733">
      <w:pPr>
        <w:pStyle w:val="List1"/>
      </w:pPr>
      <w:ins w:id="97" w:author="Adam Hay" w:date="2016-10-11T22:31:00Z">
        <w:r>
          <w:t>Selection of synchroni</w:t>
        </w:r>
      </w:ins>
      <w:ins w:id="98" w:author="Plenary Room" w:date="2016-10-14T09:45:00Z">
        <w:r w:rsidR="00E814EC">
          <w:t>s</w:t>
        </w:r>
      </w:ins>
      <w:ins w:id="99" w:author="Adam Hay" w:date="2016-10-11T22:31:00Z">
        <w:del w:id="100" w:author="Plenary Room" w:date="2016-10-14T09:45:00Z">
          <w:r w:rsidDel="00E814EC">
            <w:delText>z</w:delText>
          </w:r>
        </w:del>
        <w:r>
          <w:t>ation</w:t>
        </w:r>
      </w:ins>
    </w:p>
    <w:p w14:paraId="0B7FC74A" w14:textId="77777777" w:rsidR="00B57BB1" w:rsidRPr="00B57BB1" w:rsidRDefault="00B57BB1" w:rsidP="00FF4733">
      <w:pPr>
        <w:pStyle w:val="List1"/>
      </w:pPr>
      <w:r w:rsidRPr="00B57BB1">
        <w:t>Connection of power supply</w:t>
      </w:r>
    </w:p>
    <w:p w14:paraId="400D1FC6" w14:textId="77777777" w:rsidR="00B57BB1" w:rsidRPr="00B57BB1" w:rsidRDefault="00B57BB1" w:rsidP="00FF4733">
      <w:pPr>
        <w:pStyle w:val="List1"/>
      </w:pPr>
      <w:r w:rsidRPr="00B57BB1">
        <w:t>Sealing the unit</w:t>
      </w:r>
    </w:p>
    <w:p w14:paraId="79D392F1" w14:textId="5288CA1E" w:rsidR="00B454AD" w:rsidRDefault="00B57BB1" w:rsidP="00FF4733">
      <w:pPr>
        <w:pStyle w:val="List1"/>
      </w:pPr>
      <w:r w:rsidRPr="00B57BB1">
        <w:t>Test procedures</w:t>
      </w:r>
    </w:p>
    <w:p w14:paraId="2D36105B" w14:textId="5814681B" w:rsidR="00B454AD" w:rsidRDefault="00B57BB1" w:rsidP="00B454AD">
      <w:pPr>
        <w:pStyle w:val="Heading3"/>
      </w:pPr>
      <w:bookmarkStart w:id="101" w:name="_Ref462302157"/>
      <w:bookmarkStart w:id="102" w:name="_Toc462302568"/>
      <w:r>
        <w:lastRenderedPageBreak/>
        <w:t>Lesson 5 - Maintenance Procedures</w:t>
      </w:r>
      <w:bookmarkEnd w:id="101"/>
      <w:bookmarkEnd w:id="102"/>
    </w:p>
    <w:p w14:paraId="72E11168" w14:textId="279F574A" w:rsidR="00B57BB1" w:rsidRDefault="00B57BB1" w:rsidP="00FF4733">
      <w:pPr>
        <w:pStyle w:val="List1"/>
        <w:numPr>
          <w:ilvl w:val="0"/>
          <w:numId w:val="29"/>
        </w:numPr>
      </w:pPr>
      <w:r>
        <w:t>Site visit reports</w:t>
      </w:r>
      <w:r w:rsidR="00D00233">
        <w:t>.</w:t>
      </w:r>
    </w:p>
    <w:p w14:paraId="3F65BB91" w14:textId="26E4770B" w:rsidR="00B57BB1" w:rsidRDefault="00B57BB1" w:rsidP="00FF4733">
      <w:pPr>
        <w:pStyle w:val="List1"/>
        <w:numPr>
          <w:ilvl w:val="0"/>
          <w:numId w:val="29"/>
        </w:numPr>
      </w:pPr>
      <w:r>
        <w:t>Cleaning and inspecting lenses, housings, topmarks, bird spikes and securing bolts</w:t>
      </w:r>
      <w:r w:rsidR="00D00233">
        <w:t>.</w:t>
      </w:r>
    </w:p>
    <w:p w14:paraId="3CD97C06" w14:textId="25B7AD93" w:rsidR="00B57BB1" w:rsidRDefault="00B57BB1" w:rsidP="00FF4733">
      <w:pPr>
        <w:pStyle w:val="List1"/>
        <w:numPr>
          <w:ilvl w:val="0"/>
          <w:numId w:val="29"/>
        </w:numPr>
      </w:pPr>
      <w:r>
        <w:t>Checks of batteries; power supply cables and seals</w:t>
      </w:r>
      <w:r w:rsidR="00D00233">
        <w:t>.</w:t>
      </w:r>
    </w:p>
    <w:p w14:paraId="7E77BD8E" w14:textId="128AAC4F" w:rsidR="00B57BB1" w:rsidRDefault="00B57BB1" w:rsidP="00FF4733">
      <w:pPr>
        <w:pStyle w:val="List1"/>
        <w:numPr>
          <w:ilvl w:val="0"/>
          <w:numId w:val="29"/>
        </w:numPr>
      </w:pPr>
      <w:r>
        <w:t xml:space="preserve">Hot lamp and </w:t>
      </w:r>
      <w:proofErr w:type="gramStart"/>
      <w:r>
        <w:t>power isolation safety procedures</w:t>
      </w:r>
      <w:proofErr w:type="gramEnd"/>
      <w:r w:rsidR="00D00233">
        <w:t>.</w:t>
      </w:r>
    </w:p>
    <w:p w14:paraId="52AFE673" w14:textId="6D01063F" w:rsidR="00B57BB1" w:rsidRDefault="00B57BB1" w:rsidP="00FF4733">
      <w:pPr>
        <w:pStyle w:val="List1"/>
        <w:numPr>
          <w:ilvl w:val="0"/>
          <w:numId w:val="29"/>
        </w:numPr>
      </w:pPr>
      <w:r>
        <w:t>Correct opening procedures</w:t>
      </w:r>
      <w:r w:rsidR="00D00233">
        <w:t>.</w:t>
      </w:r>
    </w:p>
    <w:p w14:paraId="412898FA" w14:textId="5B599DE4" w:rsidR="00B57BB1" w:rsidRDefault="00B57BB1" w:rsidP="00FF4733">
      <w:pPr>
        <w:pStyle w:val="List1"/>
        <w:numPr>
          <w:ilvl w:val="0"/>
          <w:numId w:val="29"/>
        </w:numPr>
      </w:pPr>
      <w:r>
        <w:t>Internal inspections including cable terminations</w:t>
      </w:r>
      <w:r w:rsidR="00D00233">
        <w:t>.</w:t>
      </w:r>
    </w:p>
    <w:p w14:paraId="4D81886F" w14:textId="180B092D" w:rsidR="00B57BB1" w:rsidRDefault="00B57BB1" w:rsidP="00FF4733">
      <w:pPr>
        <w:pStyle w:val="List1"/>
        <w:numPr>
          <w:ilvl w:val="0"/>
          <w:numId w:val="29"/>
        </w:numPr>
      </w:pPr>
      <w:r>
        <w:t>Diagnostic checks and component replacement including lamps</w:t>
      </w:r>
      <w:r w:rsidR="00D00233">
        <w:t>.</w:t>
      </w:r>
    </w:p>
    <w:p w14:paraId="7D5BED73" w14:textId="7A6BB28D" w:rsidR="00B57BB1" w:rsidRDefault="00B57BB1" w:rsidP="00FF4733">
      <w:pPr>
        <w:pStyle w:val="List1"/>
        <w:numPr>
          <w:ilvl w:val="0"/>
          <w:numId w:val="29"/>
        </w:numPr>
      </w:pPr>
      <w:r>
        <w:t>Re-sealing procedures</w:t>
      </w:r>
      <w:r w:rsidR="00D00233">
        <w:t>.</w:t>
      </w:r>
    </w:p>
    <w:p w14:paraId="4AB160E5" w14:textId="10ADB5B3" w:rsidR="00B57BB1" w:rsidRDefault="00B57BB1" w:rsidP="00FF4733">
      <w:pPr>
        <w:pStyle w:val="List1"/>
        <w:numPr>
          <w:ilvl w:val="0"/>
          <w:numId w:val="29"/>
        </w:numPr>
      </w:pPr>
      <w:r>
        <w:t>Final test procedures</w:t>
      </w:r>
      <w:r w:rsidR="00D00233">
        <w:t>.</w:t>
      </w:r>
    </w:p>
    <w:p w14:paraId="0E1E4363" w14:textId="73204BD9" w:rsidR="00B454AD" w:rsidRDefault="00B57BB1" w:rsidP="00FF4733">
      <w:pPr>
        <w:pStyle w:val="List1"/>
        <w:numPr>
          <w:ilvl w:val="0"/>
          <w:numId w:val="29"/>
        </w:numPr>
      </w:pPr>
      <w:r>
        <w:t>Maintenance records</w:t>
      </w:r>
      <w:r w:rsidR="00D00233">
        <w:t>.</w:t>
      </w:r>
    </w:p>
    <w:p w14:paraId="47A5ADA7" w14:textId="7277FCAA" w:rsidR="00FD3637" w:rsidRDefault="00FD3637" w:rsidP="00FD3637">
      <w:pPr>
        <w:pStyle w:val="Heading1"/>
      </w:pPr>
      <w:bookmarkStart w:id="103" w:name="_Toc462302569"/>
      <w:r>
        <w:t xml:space="preserve">MODULE 2 – </w:t>
      </w:r>
      <w:r w:rsidR="004236DB" w:rsidRPr="00B57BB1">
        <w:rPr>
          <w:caps w:val="0"/>
        </w:rPr>
        <w:t>SELF-CONTAINED MARINE LANTERNS</w:t>
      </w:r>
      <w:bookmarkEnd w:id="103"/>
    </w:p>
    <w:p w14:paraId="3A03B0D1" w14:textId="77777777" w:rsidR="00FD3637" w:rsidRDefault="00FD3637" w:rsidP="00FD3637">
      <w:pPr>
        <w:pStyle w:val="Heading1separatationline"/>
      </w:pPr>
    </w:p>
    <w:p w14:paraId="3AA310E7" w14:textId="77777777" w:rsidR="00FD3637" w:rsidRDefault="00FD3637" w:rsidP="00FD3637">
      <w:pPr>
        <w:pStyle w:val="Heading2"/>
      </w:pPr>
      <w:bookmarkStart w:id="104" w:name="_Toc462302570"/>
      <w:r>
        <w:t>Scope</w:t>
      </w:r>
      <w:bookmarkEnd w:id="104"/>
    </w:p>
    <w:p w14:paraId="1CCC32A1" w14:textId="77777777" w:rsidR="00FD3637" w:rsidRDefault="00FD3637" w:rsidP="00FD3637">
      <w:pPr>
        <w:pStyle w:val="Heading2separationline"/>
      </w:pPr>
    </w:p>
    <w:p w14:paraId="60BF139E" w14:textId="18676B80" w:rsidR="00FD3637" w:rsidRPr="00D34F9C" w:rsidRDefault="00B57BB1" w:rsidP="00B57BB1">
      <w:pPr>
        <w:pStyle w:val="BodyText"/>
      </w:pPr>
      <w:r w:rsidRPr="00B57BB1">
        <w:t xml:space="preserve">This module describes the types of self-contained lanterns used by the organisation and how they </w:t>
      </w:r>
      <w:proofErr w:type="gramStart"/>
      <w:r w:rsidRPr="00B57BB1">
        <w:t>should be installed, set to work and maintained</w:t>
      </w:r>
      <w:proofErr w:type="gramEnd"/>
      <w:r>
        <w:t>.</w:t>
      </w:r>
    </w:p>
    <w:p w14:paraId="1D607908" w14:textId="77777777" w:rsidR="00FD3637" w:rsidRDefault="00FD3637" w:rsidP="00FD3637">
      <w:pPr>
        <w:pStyle w:val="Heading2"/>
      </w:pPr>
      <w:bookmarkStart w:id="105" w:name="_Toc462302571"/>
      <w:r>
        <w:t>Learning Objective</w:t>
      </w:r>
      <w:bookmarkEnd w:id="105"/>
    </w:p>
    <w:p w14:paraId="190FD936" w14:textId="77777777" w:rsidR="00FD3637" w:rsidRDefault="00FD3637" w:rsidP="00FD3637">
      <w:pPr>
        <w:pStyle w:val="Heading2separationline"/>
      </w:pPr>
    </w:p>
    <w:p w14:paraId="100CB407" w14:textId="54E0D67D" w:rsidR="00FD3637" w:rsidRPr="00FD3637" w:rsidRDefault="00B57BB1" w:rsidP="00FD3637">
      <w:pPr>
        <w:pStyle w:val="BodyText"/>
      </w:pPr>
      <w:r w:rsidRPr="00B57BB1">
        <w:t xml:space="preserve">To gain a </w:t>
      </w:r>
      <w:r w:rsidRPr="00B57BB1">
        <w:rPr>
          <w:b/>
        </w:rPr>
        <w:t>satisfactory</w:t>
      </w:r>
      <w:r w:rsidRPr="00B57BB1">
        <w:t xml:space="preserve"> understanding of how to install</w:t>
      </w:r>
      <w:proofErr w:type="gramStart"/>
      <w:r w:rsidRPr="00B57BB1">
        <w:t>;</w:t>
      </w:r>
      <w:proofErr w:type="gramEnd"/>
      <w:r w:rsidRPr="00B57BB1">
        <w:t xml:space="preserve"> set to work and maintain self-contained marine lanterns used by the organisation at minor (short to medium range) AtoN stations, including the process of programming the correct </w:t>
      </w:r>
      <w:del w:id="106" w:author="Adam Hay" w:date="2016-10-11T22:32:00Z">
        <w:r w:rsidRPr="00B57BB1" w:rsidDel="00547B34">
          <w:delText xml:space="preserve">light </w:delText>
        </w:r>
      </w:del>
      <w:ins w:id="107" w:author="Adam Hay" w:date="2016-10-11T22:32:00Z">
        <w:r w:rsidR="00547B34">
          <w:t>flash</w:t>
        </w:r>
        <w:r w:rsidR="00547B34" w:rsidRPr="00B57BB1">
          <w:t xml:space="preserve"> </w:t>
        </w:r>
      </w:ins>
      <w:r w:rsidRPr="00B57BB1">
        <w:t>character in self-contained lanterns.</w:t>
      </w:r>
    </w:p>
    <w:p w14:paraId="526327FD" w14:textId="77777777" w:rsidR="00FD3637" w:rsidRDefault="00FD3637" w:rsidP="00FD3637">
      <w:pPr>
        <w:pStyle w:val="Heading2"/>
      </w:pPr>
      <w:bookmarkStart w:id="108" w:name="_Toc462302572"/>
      <w:r>
        <w:t>S</w:t>
      </w:r>
      <w:r w:rsidR="003A30F5">
        <w:t>yllabus</w:t>
      </w:r>
      <w:bookmarkEnd w:id="108"/>
    </w:p>
    <w:p w14:paraId="4101FEA2" w14:textId="77777777" w:rsidR="00FD3637" w:rsidRPr="00FD3637" w:rsidRDefault="00FD3637" w:rsidP="00FD3637">
      <w:pPr>
        <w:pStyle w:val="Heading2separationline"/>
      </w:pPr>
    </w:p>
    <w:p w14:paraId="04927202" w14:textId="0D72938E" w:rsidR="00FD3637" w:rsidRDefault="00FD3637" w:rsidP="00FD3637">
      <w:pPr>
        <w:pStyle w:val="Heading3"/>
      </w:pPr>
      <w:bookmarkStart w:id="109" w:name="_Toc462302573"/>
      <w:r>
        <w:t xml:space="preserve">Lesson 1 – </w:t>
      </w:r>
      <w:r w:rsidR="00861700" w:rsidRPr="00861700">
        <w:t>Types and Components of Self-Contained Lanterns</w:t>
      </w:r>
      <w:bookmarkEnd w:id="109"/>
    </w:p>
    <w:p w14:paraId="458A4550" w14:textId="78B8512D" w:rsidR="00861700" w:rsidRPr="00FF4733" w:rsidRDefault="00861700" w:rsidP="00FF4733">
      <w:pPr>
        <w:pStyle w:val="List1"/>
        <w:numPr>
          <w:ilvl w:val="0"/>
          <w:numId w:val="30"/>
        </w:numPr>
        <w:rPr>
          <w:rFonts w:eastAsiaTheme="minorHAnsi"/>
        </w:rPr>
      </w:pPr>
      <w:r w:rsidRPr="00FF4733">
        <w:rPr>
          <w:rFonts w:eastAsiaTheme="minorHAnsi"/>
        </w:rPr>
        <w:t>Types of self-contained lanterns</w:t>
      </w:r>
      <w:r w:rsidR="00A44395" w:rsidRPr="00FF4733">
        <w:rPr>
          <w:rFonts w:eastAsiaTheme="minorHAnsi"/>
        </w:rPr>
        <w:t>.</w:t>
      </w:r>
    </w:p>
    <w:p w14:paraId="6491E055" w14:textId="5B27F9BC" w:rsidR="00861700" w:rsidRPr="00FF4733" w:rsidRDefault="00861700" w:rsidP="00FF4733">
      <w:pPr>
        <w:pStyle w:val="List1"/>
        <w:numPr>
          <w:ilvl w:val="0"/>
          <w:numId w:val="30"/>
        </w:numPr>
        <w:rPr>
          <w:rFonts w:eastAsiaTheme="minorHAnsi"/>
        </w:rPr>
      </w:pPr>
      <w:r w:rsidRPr="00FF4733">
        <w:rPr>
          <w:rFonts w:eastAsiaTheme="minorHAnsi"/>
        </w:rPr>
        <w:t>Function of their component parts</w:t>
      </w:r>
      <w:r w:rsidR="00A44395" w:rsidRPr="00FF4733">
        <w:rPr>
          <w:rFonts w:eastAsiaTheme="minorHAnsi"/>
        </w:rPr>
        <w:t>:</w:t>
      </w:r>
    </w:p>
    <w:p w14:paraId="4B5807A7" w14:textId="6D6F77ED" w:rsidR="00861700" w:rsidRPr="00F61A18" w:rsidRDefault="00861700" w:rsidP="00403A6C">
      <w:pPr>
        <w:pStyle w:val="Lista"/>
        <w:numPr>
          <w:ilvl w:val="1"/>
          <w:numId w:val="46"/>
        </w:numPr>
      </w:pPr>
      <w:r w:rsidRPr="00F61A18">
        <w:t>Housing and base units</w:t>
      </w:r>
      <w:r w:rsidR="00A44395" w:rsidRPr="00F61A18">
        <w:t>.</w:t>
      </w:r>
    </w:p>
    <w:p w14:paraId="0B2A654B" w14:textId="6858AD77" w:rsidR="00861700" w:rsidRPr="00F61A18" w:rsidRDefault="00861700" w:rsidP="00403A6C">
      <w:pPr>
        <w:pStyle w:val="Lista"/>
        <w:numPr>
          <w:ilvl w:val="1"/>
          <w:numId w:val="46"/>
        </w:numPr>
      </w:pPr>
      <w:r w:rsidRPr="00F61A18">
        <w:t>Lenses and vertical divergence options</w:t>
      </w:r>
      <w:r w:rsidR="00A44395" w:rsidRPr="00F61A18">
        <w:t>.</w:t>
      </w:r>
    </w:p>
    <w:p w14:paraId="747C96A1" w14:textId="2D039D80" w:rsidR="00861700" w:rsidRPr="00F61A18" w:rsidRDefault="00861700" w:rsidP="00403A6C">
      <w:pPr>
        <w:pStyle w:val="Lista"/>
        <w:numPr>
          <w:ilvl w:val="1"/>
          <w:numId w:val="46"/>
        </w:numPr>
      </w:pPr>
      <w:r w:rsidRPr="00F61A18">
        <w:t>LED array</w:t>
      </w:r>
      <w:r w:rsidR="00A44395" w:rsidRPr="00F61A18">
        <w:t>.</w:t>
      </w:r>
    </w:p>
    <w:p w14:paraId="6AAB9B04" w14:textId="27A48E05" w:rsidR="00861700" w:rsidRPr="00F61A18" w:rsidRDefault="00861700" w:rsidP="00403A6C">
      <w:pPr>
        <w:pStyle w:val="Lista"/>
        <w:numPr>
          <w:ilvl w:val="1"/>
          <w:numId w:val="46"/>
        </w:numPr>
      </w:pPr>
      <w:r w:rsidRPr="00F61A18">
        <w:t>Circuit boards</w:t>
      </w:r>
      <w:r w:rsidR="00A44395" w:rsidRPr="00F61A18">
        <w:t>.</w:t>
      </w:r>
    </w:p>
    <w:p w14:paraId="5466E475" w14:textId="6EE91ECB" w:rsidR="00861700" w:rsidRPr="00F61A18" w:rsidRDefault="00861700" w:rsidP="00403A6C">
      <w:pPr>
        <w:pStyle w:val="Lista"/>
        <w:numPr>
          <w:ilvl w:val="1"/>
          <w:numId w:val="46"/>
        </w:numPr>
      </w:pPr>
      <w:r w:rsidRPr="00F61A18">
        <w:t>GSM/GPRS/AIS monitors if fitted</w:t>
      </w:r>
      <w:r w:rsidR="00A44395" w:rsidRPr="00F61A18">
        <w:t>.</w:t>
      </w:r>
    </w:p>
    <w:p w14:paraId="0A574DF3" w14:textId="7690F750" w:rsidR="00861700" w:rsidRPr="00F61A18" w:rsidRDefault="00861700" w:rsidP="00403A6C">
      <w:pPr>
        <w:pStyle w:val="Lista"/>
        <w:numPr>
          <w:ilvl w:val="1"/>
          <w:numId w:val="46"/>
        </w:numPr>
      </w:pPr>
      <w:r w:rsidRPr="00F61A18">
        <w:t>Sun switch</w:t>
      </w:r>
      <w:ins w:id="110" w:author="Adam Hay" w:date="2016-10-12T00:31:00Z">
        <w:r w:rsidR="005A03A0">
          <w:t xml:space="preserve"> / astronomical clocks</w:t>
        </w:r>
      </w:ins>
      <w:r w:rsidR="00A44395" w:rsidRPr="00F61A18">
        <w:t>.</w:t>
      </w:r>
    </w:p>
    <w:p w14:paraId="525616E7" w14:textId="7D8EEE74" w:rsidR="00861700" w:rsidRPr="00F61A18" w:rsidRDefault="00861700" w:rsidP="00403A6C">
      <w:pPr>
        <w:pStyle w:val="Lista"/>
        <w:numPr>
          <w:ilvl w:val="1"/>
          <w:numId w:val="46"/>
        </w:numPr>
      </w:pPr>
      <w:r w:rsidRPr="00F61A18">
        <w:t>Internal battery</w:t>
      </w:r>
      <w:r w:rsidR="00A44395" w:rsidRPr="00F61A18">
        <w:t>.</w:t>
      </w:r>
    </w:p>
    <w:p w14:paraId="4BB97B87" w14:textId="6F5ECC21" w:rsidR="00861700" w:rsidRPr="00861700" w:rsidRDefault="00861700" w:rsidP="00403A6C">
      <w:pPr>
        <w:pStyle w:val="Lista"/>
        <w:numPr>
          <w:ilvl w:val="1"/>
          <w:numId w:val="46"/>
        </w:numPr>
      </w:pPr>
      <w:r w:rsidRPr="00F61A18">
        <w:t>Remote program controller</w:t>
      </w:r>
      <w:r w:rsidR="00A44395" w:rsidRPr="00F61A18">
        <w:t>.</w:t>
      </w:r>
    </w:p>
    <w:p w14:paraId="2F29D3AD" w14:textId="1FD17B50" w:rsidR="005871F3" w:rsidRDefault="00D34F9C" w:rsidP="00D34F9C">
      <w:pPr>
        <w:pStyle w:val="Heading3"/>
      </w:pPr>
      <w:bookmarkStart w:id="111" w:name="_Toc462302574"/>
      <w:r>
        <w:t>Lesson 2 -</w:t>
      </w:r>
      <w:r w:rsidRPr="00861700">
        <w:t xml:space="preserve"> </w:t>
      </w:r>
      <w:r w:rsidR="00861700" w:rsidRPr="00861700">
        <w:t>Installation and Setup Procedures</w:t>
      </w:r>
      <w:bookmarkEnd w:id="111"/>
    </w:p>
    <w:p w14:paraId="5D2C9BD0" w14:textId="22C9FD1C" w:rsidR="00A44395" w:rsidRDefault="00A44395" w:rsidP="00FF4733">
      <w:pPr>
        <w:pStyle w:val="List1"/>
        <w:numPr>
          <w:ilvl w:val="0"/>
          <w:numId w:val="32"/>
        </w:numPr>
      </w:pPr>
      <w:r>
        <w:t>Correct disassembly procedure.</w:t>
      </w:r>
    </w:p>
    <w:p w14:paraId="13625A19" w14:textId="39FFDD09" w:rsidR="00A44395" w:rsidRDefault="00A44395" w:rsidP="00FF4733">
      <w:pPr>
        <w:pStyle w:val="List1"/>
      </w:pPr>
      <w:r>
        <w:t>Battery installation.</w:t>
      </w:r>
    </w:p>
    <w:p w14:paraId="3F273B43" w14:textId="658AB3C4" w:rsidR="00A44395" w:rsidRDefault="00A44395" w:rsidP="00FF4733">
      <w:pPr>
        <w:pStyle w:val="List1"/>
      </w:pPr>
      <w:r>
        <w:t xml:space="preserve">Setting/programming flash </w:t>
      </w:r>
      <w:del w:id="112" w:author="Adam Hay" w:date="2016-10-11T22:33:00Z">
        <w:r w:rsidDel="00547B34">
          <w:delText>codes</w:delText>
        </w:r>
      </w:del>
      <w:ins w:id="113" w:author="Adam Hay" w:date="2016-10-11T22:33:00Z">
        <w:r w:rsidR="00547B34">
          <w:t>characters</w:t>
        </w:r>
      </w:ins>
      <w:r>
        <w:t>.</w:t>
      </w:r>
    </w:p>
    <w:p w14:paraId="5F194C6F" w14:textId="65AC1BC6" w:rsidR="00A44395" w:rsidRDefault="00A44395" w:rsidP="00FF4733">
      <w:pPr>
        <w:pStyle w:val="List1"/>
      </w:pPr>
      <w:r>
        <w:t>GSM/GPRS/AIS monitoring (if available).</w:t>
      </w:r>
    </w:p>
    <w:p w14:paraId="68962905" w14:textId="109AF261" w:rsidR="00A44395" w:rsidRDefault="00A44395" w:rsidP="00FF4733">
      <w:pPr>
        <w:pStyle w:val="List1"/>
        <w:rPr>
          <w:ins w:id="114" w:author="Adam Hay" w:date="2016-10-11T22:33:00Z"/>
        </w:rPr>
      </w:pPr>
      <w:r>
        <w:t>Adjustment of sun switch</w:t>
      </w:r>
      <w:ins w:id="115" w:author="Adam Hay" w:date="2016-10-12T00:31:00Z">
        <w:r w:rsidR="005A03A0">
          <w:t xml:space="preserve"> / astronomical clock</w:t>
        </w:r>
      </w:ins>
      <w:r>
        <w:t xml:space="preserve"> threshold</w:t>
      </w:r>
      <w:ins w:id="116" w:author="Adam Hay" w:date="2016-10-12T00:31:00Z">
        <w:r w:rsidR="005A03A0">
          <w:t>s</w:t>
        </w:r>
      </w:ins>
      <w:r>
        <w:t xml:space="preserve"> (where possible).</w:t>
      </w:r>
    </w:p>
    <w:p w14:paraId="151F6117" w14:textId="74275E4A" w:rsidR="00547B34" w:rsidRDefault="00547B34" w:rsidP="00FF4733">
      <w:pPr>
        <w:pStyle w:val="List1"/>
        <w:rPr>
          <w:ins w:id="117" w:author="Adam Hay" w:date="2016-10-11T22:33:00Z"/>
        </w:rPr>
      </w:pPr>
      <w:ins w:id="118" w:author="Adam Hay" w:date="2016-10-11T22:33:00Z">
        <w:r>
          <w:t>Programming intensity.</w:t>
        </w:r>
      </w:ins>
    </w:p>
    <w:p w14:paraId="6FDC5EA2" w14:textId="09D7DF90" w:rsidR="00547B34" w:rsidRDefault="00547B34" w:rsidP="00FF4733">
      <w:pPr>
        <w:pStyle w:val="List1"/>
      </w:pPr>
      <w:ins w:id="119" w:author="Adam Hay" w:date="2016-10-11T22:34:00Z">
        <w:r>
          <w:lastRenderedPageBreak/>
          <w:t>Selecting synchroni</w:t>
        </w:r>
        <w:del w:id="120" w:author="Plenary Room" w:date="2016-10-14T09:45:00Z">
          <w:r w:rsidDel="00E814EC">
            <w:delText>z</w:delText>
          </w:r>
        </w:del>
      </w:ins>
      <w:ins w:id="121" w:author="Plenary Room" w:date="2016-10-14T09:45:00Z">
        <w:r w:rsidR="00E814EC">
          <w:t>s</w:t>
        </w:r>
      </w:ins>
      <w:bookmarkStart w:id="122" w:name="_GoBack"/>
      <w:bookmarkEnd w:id="122"/>
      <w:ins w:id="123" w:author="Adam Hay" w:date="2016-10-11T22:34:00Z">
        <w:r>
          <w:t>ation.</w:t>
        </w:r>
      </w:ins>
    </w:p>
    <w:p w14:paraId="63B097D4" w14:textId="52765AB8" w:rsidR="00A44395" w:rsidRDefault="00A44395" w:rsidP="00FF4733">
      <w:pPr>
        <w:pStyle w:val="List1"/>
      </w:pPr>
      <w:r>
        <w:t>Sealing the unit.</w:t>
      </w:r>
    </w:p>
    <w:p w14:paraId="7C3B0C57" w14:textId="2183341D" w:rsidR="00A44395" w:rsidRDefault="00A44395" w:rsidP="00FF4733">
      <w:pPr>
        <w:pStyle w:val="List1"/>
      </w:pPr>
      <w:r>
        <w:t>Test procedures.</w:t>
      </w:r>
    </w:p>
    <w:p w14:paraId="00554EBC" w14:textId="5753CF7D" w:rsidR="00A44395" w:rsidRPr="00A44395" w:rsidRDefault="00A44395" w:rsidP="00A44395">
      <w:pPr>
        <w:pStyle w:val="Heading3"/>
      </w:pPr>
      <w:bookmarkStart w:id="124" w:name="_Ref462302005"/>
      <w:bookmarkStart w:id="125" w:name="_Toc462302575"/>
      <w:r>
        <w:t xml:space="preserve">Lesson 3 - </w:t>
      </w:r>
      <w:r w:rsidRPr="00A44395">
        <w:t>Maintenance Procedures</w:t>
      </w:r>
      <w:bookmarkEnd w:id="124"/>
      <w:bookmarkEnd w:id="125"/>
    </w:p>
    <w:p w14:paraId="4249FF0C" w14:textId="41730C42" w:rsidR="00861700" w:rsidRPr="00FF4733" w:rsidRDefault="00861700" w:rsidP="00FF4733">
      <w:pPr>
        <w:pStyle w:val="List1"/>
        <w:numPr>
          <w:ilvl w:val="0"/>
          <w:numId w:val="31"/>
        </w:numPr>
        <w:rPr>
          <w:rFonts w:eastAsiaTheme="minorHAnsi"/>
        </w:rPr>
      </w:pPr>
      <w:r w:rsidRPr="00FF4733">
        <w:rPr>
          <w:rFonts w:eastAsiaTheme="minorHAnsi"/>
        </w:rPr>
        <w:t>Site visit reports</w:t>
      </w:r>
      <w:r w:rsidR="00A44395" w:rsidRPr="00FF4733">
        <w:rPr>
          <w:rFonts w:eastAsiaTheme="minorHAnsi"/>
        </w:rPr>
        <w:t>.</w:t>
      </w:r>
    </w:p>
    <w:p w14:paraId="2BCA3F4F" w14:textId="75AA2401" w:rsidR="00861700" w:rsidRPr="00861700" w:rsidRDefault="00861700" w:rsidP="00FF4733">
      <w:pPr>
        <w:pStyle w:val="List1"/>
        <w:rPr>
          <w:rFonts w:eastAsiaTheme="minorHAnsi"/>
        </w:rPr>
      </w:pPr>
      <w:r w:rsidRPr="00861700">
        <w:rPr>
          <w:rFonts w:eastAsiaTheme="minorHAnsi"/>
        </w:rPr>
        <w:t>Cleaning and inspecting lenses, housings, topmarks, bird spikes and securing bolts</w:t>
      </w:r>
      <w:r w:rsidR="00A44395">
        <w:rPr>
          <w:rFonts w:eastAsiaTheme="minorHAnsi"/>
        </w:rPr>
        <w:t>.</w:t>
      </w:r>
    </w:p>
    <w:p w14:paraId="08EB8C46" w14:textId="1B342703" w:rsidR="00861700" w:rsidRPr="00861700" w:rsidRDefault="00861700" w:rsidP="00FF4733">
      <w:pPr>
        <w:pStyle w:val="List1"/>
        <w:rPr>
          <w:rFonts w:eastAsiaTheme="minorHAnsi"/>
        </w:rPr>
      </w:pPr>
      <w:r w:rsidRPr="00861700">
        <w:rPr>
          <w:rFonts w:eastAsiaTheme="minorHAnsi"/>
        </w:rPr>
        <w:t>External check of battery power using the remote control</w:t>
      </w:r>
      <w:r w:rsidR="00A44395">
        <w:rPr>
          <w:rFonts w:eastAsiaTheme="minorHAnsi"/>
        </w:rPr>
        <w:t>.</w:t>
      </w:r>
    </w:p>
    <w:p w14:paraId="4F711359" w14:textId="3AC96041" w:rsidR="00861700" w:rsidRPr="00861700" w:rsidRDefault="00861700" w:rsidP="00FF4733">
      <w:pPr>
        <w:pStyle w:val="List1"/>
        <w:rPr>
          <w:rFonts w:eastAsiaTheme="minorHAnsi"/>
        </w:rPr>
      </w:pPr>
      <w:r w:rsidRPr="00861700">
        <w:rPr>
          <w:rFonts w:eastAsiaTheme="minorHAnsi"/>
        </w:rPr>
        <w:t>Correct opening procedures</w:t>
      </w:r>
      <w:r w:rsidR="00A44395">
        <w:rPr>
          <w:rFonts w:eastAsiaTheme="minorHAnsi"/>
        </w:rPr>
        <w:t>.</w:t>
      </w:r>
    </w:p>
    <w:p w14:paraId="400026D5" w14:textId="3D35B74B" w:rsidR="00861700" w:rsidRPr="00861700" w:rsidRDefault="00861700" w:rsidP="00FF4733">
      <w:pPr>
        <w:pStyle w:val="List1"/>
        <w:rPr>
          <w:rFonts w:eastAsiaTheme="minorHAnsi"/>
        </w:rPr>
      </w:pPr>
      <w:r w:rsidRPr="00861700">
        <w:rPr>
          <w:rFonts w:eastAsiaTheme="minorHAnsi"/>
        </w:rPr>
        <w:t>Internal inspections</w:t>
      </w:r>
      <w:r w:rsidR="00A44395">
        <w:rPr>
          <w:rFonts w:eastAsiaTheme="minorHAnsi"/>
        </w:rPr>
        <w:t>.</w:t>
      </w:r>
    </w:p>
    <w:p w14:paraId="60DE89A0" w14:textId="50C5832C" w:rsidR="00861700" w:rsidRPr="00861700" w:rsidRDefault="00861700" w:rsidP="00FF4733">
      <w:pPr>
        <w:pStyle w:val="List1"/>
        <w:rPr>
          <w:rFonts w:eastAsiaTheme="minorHAnsi"/>
        </w:rPr>
      </w:pPr>
      <w:r w:rsidRPr="00861700">
        <w:rPr>
          <w:rFonts w:eastAsiaTheme="minorHAnsi"/>
        </w:rPr>
        <w:t>Diagnostic checks and component replacement including LED unit and battery</w:t>
      </w:r>
      <w:r w:rsidR="00A44395">
        <w:rPr>
          <w:rFonts w:eastAsiaTheme="minorHAnsi"/>
        </w:rPr>
        <w:t>.</w:t>
      </w:r>
    </w:p>
    <w:p w14:paraId="5452AD92" w14:textId="44462166" w:rsidR="00861700" w:rsidRPr="00861700" w:rsidRDefault="00861700" w:rsidP="00FF4733">
      <w:pPr>
        <w:pStyle w:val="List1"/>
        <w:rPr>
          <w:rFonts w:eastAsiaTheme="minorHAnsi"/>
        </w:rPr>
      </w:pPr>
      <w:r w:rsidRPr="00861700">
        <w:rPr>
          <w:rFonts w:eastAsiaTheme="minorHAnsi"/>
        </w:rPr>
        <w:t>Re-sealing procedures</w:t>
      </w:r>
      <w:r w:rsidR="00A44395">
        <w:rPr>
          <w:rFonts w:eastAsiaTheme="minorHAnsi"/>
        </w:rPr>
        <w:t>.</w:t>
      </w:r>
    </w:p>
    <w:p w14:paraId="02D989D7" w14:textId="517C2DE8" w:rsidR="00861700" w:rsidRPr="00861700" w:rsidRDefault="00861700" w:rsidP="00FF4733">
      <w:pPr>
        <w:pStyle w:val="List1"/>
        <w:rPr>
          <w:rFonts w:eastAsiaTheme="minorHAnsi"/>
        </w:rPr>
      </w:pPr>
      <w:r w:rsidRPr="00861700">
        <w:rPr>
          <w:rFonts w:eastAsiaTheme="minorHAnsi"/>
        </w:rPr>
        <w:t>Final test procedures</w:t>
      </w:r>
      <w:r w:rsidR="00A44395">
        <w:rPr>
          <w:rFonts w:eastAsiaTheme="minorHAnsi"/>
        </w:rPr>
        <w:t>.</w:t>
      </w:r>
    </w:p>
    <w:p w14:paraId="6E89C1BD" w14:textId="23F9EDAE" w:rsidR="00861700" w:rsidRPr="00861700" w:rsidRDefault="00861700" w:rsidP="00FF4733">
      <w:pPr>
        <w:pStyle w:val="List1"/>
        <w:rPr>
          <w:rFonts w:eastAsiaTheme="minorHAnsi"/>
        </w:rPr>
      </w:pPr>
      <w:r w:rsidRPr="00861700">
        <w:rPr>
          <w:rFonts w:eastAsiaTheme="minorHAnsi"/>
        </w:rPr>
        <w:t>Maintenance records</w:t>
      </w:r>
      <w:r w:rsidR="00A44395">
        <w:rPr>
          <w:rFonts w:eastAsiaTheme="minorHAnsi"/>
        </w:rPr>
        <w:t>.</w:t>
      </w:r>
    </w:p>
    <w:p w14:paraId="2FF9B52F" w14:textId="2B1BD20E" w:rsidR="005871F3" w:rsidRDefault="00861700" w:rsidP="00861700">
      <w:pPr>
        <w:pStyle w:val="Heading2"/>
      </w:pPr>
      <w:bookmarkStart w:id="126" w:name="_Toc462302576"/>
      <w:r>
        <w:t>Site Visit</w:t>
      </w:r>
      <w:bookmarkEnd w:id="126"/>
    </w:p>
    <w:p w14:paraId="65562AA4" w14:textId="77777777" w:rsidR="00861700" w:rsidRPr="00861700" w:rsidRDefault="00861700" w:rsidP="00861700">
      <w:pPr>
        <w:pStyle w:val="Heading2separationline"/>
      </w:pPr>
    </w:p>
    <w:p w14:paraId="1B0919A5" w14:textId="67F24BF1" w:rsidR="00861700" w:rsidRPr="00861700" w:rsidRDefault="00861700" w:rsidP="00861700">
      <w:pPr>
        <w:pStyle w:val="BodyText"/>
      </w:pPr>
      <w:r w:rsidRPr="00861700">
        <w:t>The purpose of the site visit is to permit participants to consolidate the practical knowledge gained in the classroom/workshop through a visit to a number of operational minor AtoN statio</w:t>
      </w:r>
      <w:r>
        <w:t>ns fitted with marine lanterns.</w:t>
      </w:r>
    </w:p>
    <w:p w14:paraId="4729967F" w14:textId="59F04240" w:rsidR="00861700" w:rsidRPr="00861700" w:rsidRDefault="00861700" w:rsidP="00861700">
      <w:pPr>
        <w:pStyle w:val="BodyText"/>
      </w:pPr>
      <w:r w:rsidRPr="00861700">
        <w:t xml:space="preserve">During the site visit, each participant </w:t>
      </w:r>
      <w:proofErr w:type="gramStart"/>
      <w:r w:rsidRPr="00861700">
        <w:t>should be tasked</w:t>
      </w:r>
      <w:proofErr w:type="gramEnd"/>
      <w:r w:rsidRPr="00861700">
        <w:t xml:space="preserve"> to conduct the maintenance procedure competencies acquired during </w:t>
      </w:r>
      <w:r w:rsidR="00A44395">
        <w:fldChar w:fldCharType="begin"/>
      </w:r>
      <w:r w:rsidR="00A44395">
        <w:instrText xml:space="preserve"> REF _Ref462302228 \r \h </w:instrText>
      </w:r>
      <w:r w:rsidR="00A44395">
        <w:fldChar w:fldCharType="separate"/>
      </w:r>
      <w:r w:rsidR="00A44395">
        <w:t>PART 2</w:t>
      </w:r>
      <w:r w:rsidR="00A44395">
        <w:fldChar w:fldCharType="end"/>
      </w:r>
      <w:r w:rsidR="00A44395">
        <w:t xml:space="preserve"> section </w:t>
      </w:r>
      <w:r w:rsidR="00A44395">
        <w:fldChar w:fldCharType="begin"/>
      </w:r>
      <w:r w:rsidR="00A44395">
        <w:instrText xml:space="preserve"> REF _Ref462302157 \r \h </w:instrText>
      </w:r>
      <w:r w:rsidR="00A44395">
        <w:fldChar w:fldCharType="separate"/>
      </w:r>
      <w:r w:rsidR="00A44395">
        <w:t>1.3.5</w:t>
      </w:r>
      <w:r w:rsidR="00A44395">
        <w:fldChar w:fldCharType="end"/>
      </w:r>
      <w:r w:rsidRPr="00861700">
        <w:t xml:space="preserve"> and </w:t>
      </w:r>
      <w:r w:rsidR="00A44395">
        <w:t xml:space="preserve">section </w:t>
      </w:r>
      <w:r w:rsidR="00A44395">
        <w:fldChar w:fldCharType="begin"/>
      </w:r>
      <w:r w:rsidR="00A44395">
        <w:instrText xml:space="preserve"> REF _Ref462302005 \r \h </w:instrText>
      </w:r>
      <w:r w:rsidR="00A44395">
        <w:fldChar w:fldCharType="separate"/>
      </w:r>
      <w:r w:rsidR="00A44395">
        <w:t>2.3.3</w:t>
      </w:r>
      <w:r w:rsidR="00A44395">
        <w:fldChar w:fldCharType="end"/>
      </w:r>
      <w:r w:rsidRPr="00861700">
        <w:t>.</w:t>
      </w:r>
    </w:p>
    <w:p w14:paraId="24AD9EF6" w14:textId="77777777" w:rsidR="003A30F5" w:rsidRPr="005871F3" w:rsidRDefault="003A30F5" w:rsidP="005871F3">
      <w:pPr>
        <w:pStyle w:val="BodyText"/>
      </w:pPr>
    </w:p>
    <w:sectPr w:rsidR="003A30F5" w:rsidRPr="005871F3" w:rsidSect="0010151D">
      <w:headerReference w:type="default" r:id="rId13"/>
      <w:footerReference w:type="default" r:id="rId14"/>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53648C" w14:textId="77777777" w:rsidR="009527DD" w:rsidRDefault="009527DD" w:rsidP="003274DB">
      <w:r>
        <w:separator/>
      </w:r>
    </w:p>
    <w:p w14:paraId="28453358" w14:textId="77777777" w:rsidR="009527DD" w:rsidRDefault="009527DD"/>
    <w:p w14:paraId="01CF7158" w14:textId="77777777" w:rsidR="009527DD" w:rsidRDefault="009527DD"/>
    <w:p w14:paraId="0E3BDD31" w14:textId="77777777" w:rsidR="009527DD" w:rsidRDefault="009527DD"/>
  </w:endnote>
  <w:endnote w:type="continuationSeparator" w:id="0">
    <w:p w14:paraId="2DC6497C" w14:textId="77777777" w:rsidR="009527DD" w:rsidRDefault="009527DD" w:rsidP="003274DB">
      <w:r>
        <w:continuationSeparator/>
      </w:r>
    </w:p>
    <w:p w14:paraId="2AFDF204" w14:textId="77777777" w:rsidR="009527DD" w:rsidRDefault="009527DD"/>
    <w:p w14:paraId="6B3A405E" w14:textId="77777777" w:rsidR="009527DD" w:rsidRDefault="009527DD"/>
    <w:p w14:paraId="34C449D7" w14:textId="77777777" w:rsidR="009527DD" w:rsidRDefault="009527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C8F93D" w14:textId="77777777" w:rsidR="00B4763A" w:rsidRDefault="00B4763A" w:rsidP="008747E0">
    <w:pPr>
      <w:pStyle w:val="Footer"/>
    </w:pPr>
    <w:r>
      <w:rPr>
        <w:noProof/>
        <w:lang w:eastAsia="en-GB"/>
      </w:rPr>
      <mc:AlternateContent>
        <mc:Choice Requires="wps">
          <w:drawing>
            <wp:anchor distT="0" distB="0" distL="114300" distR="114300" simplePos="0" relativeHeight="251669504" behindDoc="0" locked="0" layoutInCell="1" allowOverlap="1" wp14:anchorId="4EE7F175" wp14:editId="3326E4A1">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w:pict>
            <v:line w14:anchorId="5C537995"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4C0E5806" w14:textId="77777777" w:rsidR="00B4763A" w:rsidRPr="00ED2A8D" w:rsidRDefault="00B4763A" w:rsidP="008747E0">
    <w:pPr>
      <w:pStyle w:val="Footer"/>
    </w:pPr>
    <w:r w:rsidRPr="00442889">
      <w:rPr>
        <w:noProof/>
        <w:lang w:eastAsia="en-GB"/>
      </w:rPr>
      <w:drawing>
        <wp:anchor distT="0" distB="0" distL="114300" distR="114300" simplePos="0" relativeHeight="251661312" behindDoc="1" locked="0" layoutInCell="1" allowOverlap="1" wp14:anchorId="761DC722" wp14:editId="4A09DA43">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5D53C73A" w14:textId="77777777" w:rsidR="00B4763A" w:rsidRPr="00ED2A8D" w:rsidRDefault="00B4763A" w:rsidP="008747E0">
    <w:pPr>
      <w:pStyle w:val="Footer"/>
    </w:pPr>
  </w:p>
  <w:p w14:paraId="720EEF3B" w14:textId="77777777" w:rsidR="00B4763A" w:rsidRPr="00ED2A8D" w:rsidRDefault="00B4763A" w:rsidP="008747E0">
    <w:pPr>
      <w:pStyle w:val="Footer"/>
    </w:pPr>
  </w:p>
  <w:p w14:paraId="41FCB19B" w14:textId="77777777" w:rsidR="00B4763A" w:rsidRPr="00ED2A8D" w:rsidRDefault="00B4763A" w:rsidP="008747E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041CCF" w14:textId="77777777" w:rsidR="00B4763A" w:rsidRPr="003028AF" w:rsidRDefault="00B4763A" w:rsidP="003028AF">
    <w:pPr>
      <w:pStyle w:val="Footer"/>
      <w:rPr>
        <w:sz w:val="15"/>
        <w:szCs w:val="15"/>
      </w:rPr>
    </w:pPr>
  </w:p>
  <w:p w14:paraId="13D1DFF5" w14:textId="77777777" w:rsidR="00B4763A" w:rsidRDefault="00B4763A" w:rsidP="00AB4A21">
    <w:pPr>
      <w:pStyle w:val="Footerportrait"/>
    </w:pPr>
  </w:p>
  <w:p w14:paraId="75897AAA" w14:textId="77777777" w:rsidR="00B4763A" w:rsidRPr="00C907DF" w:rsidRDefault="00E814EC" w:rsidP="00AB4A21">
    <w:pPr>
      <w:pStyle w:val="Footerportrait"/>
    </w:pPr>
    <w:r>
      <w:fldChar w:fldCharType="begin"/>
    </w:r>
    <w:r>
      <w:instrText xml:space="preserve"> STYLEREF "Document type" \* MERGEFORMAT </w:instrText>
    </w:r>
    <w:r>
      <w:fldChar w:fldCharType="separate"/>
    </w:r>
    <w:r w:rsidRPr="00E814EC">
      <w:rPr>
        <w:b w:val="0"/>
        <w:bCs/>
      </w:rPr>
      <w:t>IALA Model Course</w:t>
    </w:r>
    <w:r>
      <w:rPr>
        <w:b w:val="0"/>
        <w:bCs/>
      </w:rPr>
      <w:fldChar w:fldCharType="end"/>
    </w:r>
    <w:r w:rsidR="00B4763A">
      <w:t xml:space="preserve"> </w:t>
    </w:r>
    <w:r>
      <w:fldChar w:fldCharType="begin"/>
    </w:r>
    <w:r>
      <w:instrText xml:space="preserve"> STYLEREF "Document number" \* MERGEFORMAT </w:instrText>
    </w:r>
    <w:r>
      <w:fldChar w:fldCharType="separate"/>
    </w:r>
    <w:r>
      <w:t>L2.3.4-6</w:t>
    </w:r>
    <w:r>
      <w:fldChar w:fldCharType="end"/>
    </w:r>
    <w:r w:rsidR="00B4763A" w:rsidRPr="00C907DF">
      <w:t xml:space="preserve"> –</w:t>
    </w:r>
    <w:r w:rsidR="00B4763A">
      <w:t xml:space="preserve"> </w:t>
    </w:r>
    <w:r>
      <w:fldChar w:fldCharType="begin"/>
    </w:r>
    <w:r>
      <w:instrText xml:space="preserve"> STYLEREF "Document name" \* MERGEFORMAT </w:instrText>
    </w:r>
    <w:r>
      <w:fldChar w:fldCharType="separate"/>
    </w:r>
    <w:r>
      <w:t>Level 2 -– TechnicianLight Flashers Lamp Changers and IPS Lanterns</w:t>
    </w:r>
    <w:r>
      <w:fldChar w:fldCharType="end"/>
    </w:r>
    <w:r w:rsidR="00B4763A">
      <w:tab/>
    </w:r>
  </w:p>
  <w:p w14:paraId="3633C298" w14:textId="77777777" w:rsidR="00B4763A" w:rsidRPr="008D2314" w:rsidRDefault="00B4763A" w:rsidP="003028AF">
    <w:pPr>
      <w:pStyle w:val="Footer"/>
      <w:framePr w:wrap="none" w:vAnchor="text" w:hAnchor="page" w:x="10882" w:y="1"/>
      <w:rPr>
        <w:rStyle w:val="PageNumber"/>
        <w:color w:val="00558C"/>
        <w:szCs w:val="15"/>
      </w:rPr>
    </w:pPr>
    <w:r w:rsidRPr="008D2314">
      <w:rPr>
        <w:rStyle w:val="PageNumber"/>
        <w:color w:val="00558C"/>
        <w:szCs w:val="15"/>
      </w:rPr>
      <w:t xml:space="preserve">P </w:t>
    </w:r>
    <w:r w:rsidRPr="008D2314">
      <w:rPr>
        <w:rStyle w:val="PageNumber"/>
        <w:color w:val="00558C"/>
        <w:szCs w:val="15"/>
      </w:rPr>
      <w:fldChar w:fldCharType="begin"/>
    </w:r>
    <w:r w:rsidRPr="008D2314">
      <w:rPr>
        <w:rStyle w:val="PageNumber"/>
        <w:color w:val="00558C"/>
        <w:szCs w:val="15"/>
      </w:rPr>
      <w:instrText xml:space="preserve">PAGE  </w:instrText>
    </w:r>
    <w:r w:rsidRPr="008D2314">
      <w:rPr>
        <w:rStyle w:val="PageNumber"/>
        <w:color w:val="00558C"/>
        <w:szCs w:val="15"/>
      </w:rPr>
      <w:fldChar w:fldCharType="separate"/>
    </w:r>
    <w:r w:rsidR="00E814EC">
      <w:rPr>
        <w:rStyle w:val="PageNumber"/>
        <w:noProof/>
        <w:color w:val="00558C"/>
        <w:szCs w:val="15"/>
      </w:rPr>
      <w:t>4</w:t>
    </w:r>
    <w:r w:rsidRPr="008D2314">
      <w:rPr>
        <w:rStyle w:val="PageNumber"/>
        <w:color w:val="00558C"/>
        <w:szCs w:val="15"/>
      </w:rPr>
      <w:fldChar w:fldCharType="end"/>
    </w:r>
  </w:p>
  <w:p w14:paraId="7ABD1E5A" w14:textId="77777777" w:rsidR="00B4763A" w:rsidRPr="003028AF" w:rsidRDefault="00B4763A" w:rsidP="00292085">
    <w:pPr>
      <w:pStyle w:val="Footereditionno"/>
      <w:tabs>
        <w:tab w:val="clear" w:pos="10206"/>
        <w:tab w:val="right" w:pos="10205"/>
      </w:tabs>
      <w:rPr>
        <w:szCs w:val="15"/>
      </w:rPr>
    </w:pPr>
    <w:r w:rsidRPr="003028AF">
      <w:rPr>
        <w:szCs w:val="15"/>
      </w:rPr>
      <w:fldChar w:fldCharType="begin"/>
    </w:r>
    <w:r w:rsidRPr="003028AF">
      <w:rPr>
        <w:szCs w:val="15"/>
      </w:rPr>
      <w:instrText xml:space="preserve"> STYLEREF "Edition number" \* MERGEFORMAT </w:instrText>
    </w:r>
    <w:r w:rsidRPr="003028AF">
      <w:rPr>
        <w:szCs w:val="15"/>
      </w:rPr>
      <w:fldChar w:fldCharType="separate"/>
    </w:r>
    <w:r w:rsidR="00E814EC" w:rsidRPr="00E814EC">
      <w:rPr>
        <w:bCs/>
        <w:noProof/>
        <w:szCs w:val="15"/>
        <w:lang w:val="en-US"/>
      </w:rPr>
      <w:t>Edition 1.0</w:t>
    </w:r>
    <w:r w:rsidRPr="003028AF">
      <w:rPr>
        <w:szCs w:val="15"/>
      </w:rPr>
      <w:fldChar w:fldCharType="end"/>
    </w:r>
    <w:r w:rsidRPr="003028AF">
      <w:rPr>
        <w:szCs w:val="15"/>
      </w:rPr>
      <w:t xml:space="preserve">  </w:t>
    </w:r>
    <w:r w:rsidRPr="003028AF">
      <w:rPr>
        <w:szCs w:val="15"/>
      </w:rPr>
      <w:fldChar w:fldCharType="begin"/>
    </w:r>
    <w:r w:rsidRPr="003028AF">
      <w:rPr>
        <w:szCs w:val="15"/>
      </w:rPr>
      <w:instrText xml:space="preserve"> STYLEREF "Document date" \* MERGEFORMAT </w:instrText>
    </w:r>
    <w:r w:rsidRPr="003028AF">
      <w:rPr>
        <w:szCs w:val="15"/>
      </w:rPr>
      <w:fldChar w:fldCharType="separate"/>
    </w:r>
    <w:r w:rsidR="00E814EC" w:rsidRPr="00E814EC">
      <w:rPr>
        <w:bCs/>
        <w:noProof/>
        <w:szCs w:val="15"/>
        <w:lang w:val="en-US"/>
      </w:rPr>
      <w:t>Month YearDecember</w:t>
    </w:r>
    <w:r w:rsidR="00E814EC">
      <w:rPr>
        <w:noProof/>
        <w:szCs w:val="15"/>
      </w:rPr>
      <w:t xml:space="preserve"> 2016</w:t>
    </w:r>
    <w:r w:rsidRPr="003028AF">
      <w:rPr>
        <w:szCs w:val="15"/>
      </w:rPr>
      <w:fldChar w:fldCharType="end"/>
    </w:r>
    <w:r w:rsidRPr="003028AF">
      <w:rPr>
        <w:szCs w:val="15"/>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7FD7F6" w14:textId="77777777" w:rsidR="00B4763A" w:rsidRPr="002C5134" w:rsidRDefault="00B4763A" w:rsidP="002C5134">
    <w:pPr>
      <w:pStyle w:val="Footer"/>
      <w:rPr>
        <w:sz w:val="15"/>
        <w:szCs w:val="15"/>
      </w:rPr>
    </w:pPr>
  </w:p>
  <w:p w14:paraId="168CF3B4" w14:textId="77777777" w:rsidR="00B4763A" w:rsidRDefault="00B4763A" w:rsidP="00D2697A">
    <w:pPr>
      <w:pStyle w:val="Footerlandscape"/>
    </w:pPr>
  </w:p>
  <w:p w14:paraId="386DF345" w14:textId="77777777" w:rsidR="00B4763A" w:rsidRPr="00C907DF" w:rsidRDefault="00E814EC" w:rsidP="00D2697A">
    <w:pPr>
      <w:pStyle w:val="Footerlandscape"/>
      <w:rPr>
        <w:rStyle w:val="PageNumber"/>
        <w:szCs w:val="15"/>
      </w:rPr>
    </w:pPr>
    <w:r>
      <w:fldChar w:fldCharType="begin"/>
    </w:r>
    <w:r>
      <w:instrText xml:space="preserve"> STYLEREF "Document type" \* MERGEFORMAT </w:instrText>
    </w:r>
    <w:r>
      <w:fldChar w:fldCharType="separate"/>
    </w:r>
    <w:r w:rsidRPr="00E814EC">
      <w:rPr>
        <w:bCs/>
        <w:noProof/>
      </w:rPr>
      <w:t>IALA Model Course</w:t>
    </w:r>
    <w:r>
      <w:rPr>
        <w:bCs/>
        <w:noProof/>
      </w:rPr>
      <w:fldChar w:fldCharType="end"/>
    </w:r>
    <w:r w:rsidR="00B4763A">
      <w:t xml:space="preserve"> </w:t>
    </w:r>
    <w:r>
      <w:fldChar w:fldCharType="begin"/>
    </w:r>
    <w:r>
      <w:instrText xml:space="preserve"> STYLEREF "Document number" \* MERGEFORMAT </w:instrText>
    </w:r>
    <w:r>
      <w:fldChar w:fldCharType="separate"/>
    </w:r>
    <w:r>
      <w:rPr>
        <w:noProof/>
      </w:rPr>
      <w:t>L2.3.4-6</w:t>
    </w:r>
    <w:r>
      <w:rPr>
        <w:noProof/>
      </w:rPr>
      <w:fldChar w:fldCharType="end"/>
    </w:r>
    <w:r w:rsidR="00B4763A" w:rsidRPr="00C907DF">
      <w:t xml:space="preserve"> –</w:t>
    </w:r>
    <w:r w:rsidR="00B4763A">
      <w:t xml:space="preserve"> </w:t>
    </w:r>
    <w:r>
      <w:fldChar w:fldCharType="begin"/>
    </w:r>
    <w:r>
      <w:instrText xml:space="preserve"> STYLEREF "Document name" \* MERGEFORMAT </w:instrText>
    </w:r>
    <w:r>
      <w:fldChar w:fldCharType="separate"/>
    </w:r>
    <w:r>
      <w:rPr>
        <w:noProof/>
      </w:rPr>
      <w:t>Level 2 -– TechnicianLight Flashers Lamp Changers and IPS Lanterns</w:t>
    </w:r>
    <w:r>
      <w:rPr>
        <w:noProof/>
      </w:rPr>
      <w:fldChar w:fldCharType="end"/>
    </w:r>
  </w:p>
  <w:p w14:paraId="6D1A5E5A" w14:textId="77777777" w:rsidR="00B4763A" w:rsidRPr="00480D65" w:rsidRDefault="00E814EC" w:rsidP="00D2697A">
    <w:pPr>
      <w:pStyle w:val="Footerlandscape"/>
    </w:pPr>
    <w:r>
      <w:fldChar w:fldCharType="begin"/>
    </w:r>
    <w:r>
      <w:instrText xml:space="preserve"> STYLEREF "Edition number" \* MERGEFORMAT </w:instrText>
    </w:r>
    <w:r>
      <w:fldChar w:fldCharType="separate"/>
    </w:r>
    <w:r w:rsidRPr="00E814EC">
      <w:rPr>
        <w:bCs/>
        <w:noProof/>
      </w:rPr>
      <w:t>Edition 1.0</w:t>
    </w:r>
    <w:r>
      <w:rPr>
        <w:bCs/>
        <w:noProof/>
      </w:rPr>
      <w:fldChar w:fldCharType="end"/>
    </w:r>
    <w:r w:rsidR="00B4763A">
      <w:t xml:space="preserve">  </w:t>
    </w:r>
    <w:r>
      <w:fldChar w:fldCharType="begin"/>
    </w:r>
    <w:r>
      <w:instrText xml:space="preserve"> STYLEREF "Document date" \* MERGEFORMAT </w:instrText>
    </w:r>
    <w:r>
      <w:fldChar w:fldCharType="separate"/>
    </w:r>
    <w:r w:rsidRPr="00E814EC">
      <w:rPr>
        <w:bCs/>
        <w:noProof/>
      </w:rPr>
      <w:t>Month YearDecember</w:t>
    </w:r>
    <w:r>
      <w:rPr>
        <w:noProof/>
      </w:rPr>
      <w:t xml:space="preserve"> 2016</w:t>
    </w:r>
    <w:r>
      <w:rPr>
        <w:noProof/>
      </w:rPr>
      <w:fldChar w:fldCharType="end"/>
    </w:r>
    <w:r w:rsidR="00B4763A" w:rsidRPr="00C907DF">
      <w:tab/>
    </w:r>
    <w:r w:rsidR="00B4763A" w:rsidRPr="002C5134">
      <w:t xml:space="preserve">P </w:t>
    </w:r>
    <w:r w:rsidR="00B4763A" w:rsidRPr="002C5134">
      <w:fldChar w:fldCharType="begin"/>
    </w:r>
    <w:r w:rsidR="00B4763A" w:rsidRPr="002C5134">
      <w:instrText xml:space="preserve">PAGE  </w:instrText>
    </w:r>
    <w:r w:rsidR="00B4763A" w:rsidRPr="002C5134">
      <w:fldChar w:fldCharType="separate"/>
    </w:r>
    <w:r>
      <w:rPr>
        <w:noProof/>
      </w:rPr>
      <w:t>10</w:t>
    </w:r>
    <w:r w:rsidR="00B4763A" w:rsidRPr="002C5134">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D7C3D2" w14:textId="77777777" w:rsidR="009527DD" w:rsidRDefault="009527DD">
      <w:r>
        <w:separator/>
      </w:r>
    </w:p>
    <w:p w14:paraId="6F800D54" w14:textId="77777777" w:rsidR="009527DD" w:rsidRDefault="009527DD"/>
  </w:footnote>
  <w:footnote w:type="continuationSeparator" w:id="0">
    <w:p w14:paraId="0465BF6D" w14:textId="77777777" w:rsidR="009527DD" w:rsidRDefault="009527DD" w:rsidP="003274DB">
      <w:r>
        <w:continuationSeparator/>
      </w:r>
    </w:p>
    <w:p w14:paraId="4E6D75E3" w14:textId="77777777" w:rsidR="009527DD" w:rsidRDefault="009527DD"/>
    <w:p w14:paraId="585075A2" w14:textId="77777777" w:rsidR="009527DD" w:rsidRDefault="009527DD"/>
    <w:p w14:paraId="21BD9E79" w14:textId="77777777" w:rsidR="009527DD" w:rsidRDefault="009527D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AABBD0" w14:textId="77777777" w:rsidR="009D5746" w:rsidRDefault="00B4763A" w:rsidP="00EB5EDC">
    <w:pPr>
      <w:pStyle w:val="Header"/>
      <w:jc w:val="right"/>
    </w:pPr>
    <w:r w:rsidRPr="00442889">
      <w:rPr>
        <w:noProof/>
        <w:lang w:eastAsia="en-GB"/>
      </w:rPr>
      <w:drawing>
        <wp:anchor distT="0" distB="0" distL="114300" distR="114300" simplePos="0" relativeHeight="251657214" behindDoc="1" locked="0" layoutInCell="1" allowOverlap="1" wp14:anchorId="74F2DDDB" wp14:editId="2436142B">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9D5746">
      <w:t>ENG5-11.1.2</w:t>
    </w:r>
  </w:p>
  <w:p w14:paraId="39F76A72" w14:textId="2310FAD2" w:rsidR="00B4763A" w:rsidRPr="00ED2A8D" w:rsidRDefault="009D5746" w:rsidP="00EB5EDC">
    <w:pPr>
      <w:pStyle w:val="Header"/>
      <w:jc w:val="right"/>
    </w:pPr>
    <w:r>
      <w:t xml:space="preserve">Formerly </w:t>
    </w:r>
    <w:r w:rsidR="00EB5EDC">
      <w:t>ENG5-10.19</w:t>
    </w:r>
  </w:p>
  <w:p w14:paraId="63BB6CD5" w14:textId="77777777" w:rsidR="00B4763A" w:rsidRPr="00ED2A8D" w:rsidRDefault="00B4763A" w:rsidP="008747E0">
    <w:pPr>
      <w:pStyle w:val="Header"/>
    </w:pPr>
  </w:p>
  <w:p w14:paraId="284B03EB" w14:textId="77777777" w:rsidR="00B4763A" w:rsidRDefault="00B4763A" w:rsidP="008747E0">
    <w:pPr>
      <w:pStyle w:val="Header"/>
    </w:pPr>
  </w:p>
  <w:p w14:paraId="60E20E5C" w14:textId="77777777" w:rsidR="00B4763A" w:rsidRDefault="00B4763A" w:rsidP="008747E0">
    <w:pPr>
      <w:pStyle w:val="Header"/>
    </w:pPr>
  </w:p>
  <w:p w14:paraId="5B4DBDE8" w14:textId="77777777" w:rsidR="00B4763A" w:rsidRDefault="00B4763A" w:rsidP="008747E0">
    <w:pPr>
      <w:pStyle w:val="Header"/>
    </w:pPr>
  </w:p>
  <w:p w14:paraId="507B48FE" w14:textId="77777777" w:rsidR="00B4763A" w:rsidRDefault="00B4763A" w:rsidP="008747E0">
    <w:pPr>
      <w:pStyle w:val="Header"/>
    </w:pPr>
  </w:p>
  <w:p w14:paraId="24AC1EB4" w14:textId="77777777" w:rsidR="00B4763A" w:rsidRDefault="00B4763A" w:rsidP="008747E0">
    <w:pPr>
      <w:pStyle w:val="Header"/>
    </w:pPr>
    <w:r>
      <w:rPr>
        <w:noProof/>
        <w:lang w:eastAsia="en-GB"/>
      </w:rPr>
      <w:drawing>
        <wp:anchor distT="0" distB="0" distL="114300" distR="114300" simplePos="0" relativeHeight="251656189" behindDoc="1" locked="0" layoutInCell="1" allowOverlap="1" wp14:anchorId="49B087F8" wp14:editId="145D0079">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7A229E7A" w14:textId="77777777" w:rsidR="00B4763A" w:rsidRPr="00ED2A8D" w:rsidRDefault="00B4763A" w:rsidP="008747E0">
    <w:pPr>
      <w:pStyle w:val="Header"/>
    </w:pPr>
  </w:p>
  <w:p w14:paraId="1D26AC47" w14:textId="77777777" w:rsidR="00B4763A" w:rsidRPr="00ED2A8D" w:rsidRDefault="00B4763A"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6255B0" w14:textId="77777777" w:rsidR="00B4763A" w:rsidRPr="00ED2A8D" w:rsidRDefault="00B4763A" w:rsidP="008747E0">
    <w:pPr>
      <w:pStyle w:val="Header"/>
    </w:pPr>
    <w:r>
      <w:rPr>
        <w:noProof/>
        <w:lang w:eastAsia="en-GB"/>
      </w:rPr>
      <w:drawing>
        <wp:anchor distT="0" distB="0" distL="114300" distR="114300" simplePos="0" relativeHeight="251658752" behindDoc="1" locked="0" layoutInCell="1" allowOverlap="1" wp14:anchorId="4ED3DB79" wp14:editId="30978F98">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07E0BA5" w14:textId="77777777" w:rsidR="00B4763A" w:rsidRPr="00ED2A8D" w:rsidRDefault="00B4763A" w:rsidP="008747E0">
    <w:pPr>
      <w:pStyle w:val="Header"/>
    </w:pPr>
  </w:p>
  <w:p w14:paraId="7E917016" w14:textId="77777777" w:rsidR="00B4763A" w:rsidRDefault="00B4763A" w:rsidP="008747E0">
    <w:pPr>
      <w:pStyle w:val="Header"/>
    </w:pPr>
  </w:p>
  <w:p w14:paraId="2C85F035" w14:textId="77777777" w:rsidR="00B4763A" w:rsidRDefault="00B4763A" w:rsidP="008747E0">
    <w:pPr>
      <w:pStyle w:val="Header"/>
    </w:pPr>
  </w:p>
  <w:p w14:paraId="295CFC25" w14:textId="77777777" w:rsidR="00B4763A" w:rsidRDefault="00B4763A" w:rsidP="008747E0">
    <w:pPr>
      <w:pStyle w:val="Header"/>
    </w:pPr>
  </w:p>
  <w:p w14:paraId="6F41D794" w14:textId="77777777" w:rsidR="00B4763A" w:rsidRPr="00441393" w:rsidRDefault="00B4763A" w:rsidP="00441393">
    <w:pPr>
      <w:pStyle w:val="Contents"/>
    </w:pPr>
    <w:r>
      <w:t>DOCUMENT REVISION</w:t>
    </w:r>
  </w:p>
  <w:p w14:paraId="4BF83530" w14:textId="77777777" w:rsidR="00B4763A" w:rsidRPr="00ED2A8D" w:rsidRDefault="00B4763A" w:rsidP="008747E0">
    <w:pPr>
      <w:pStyle w:val="Header"/>
    </w:pPr>
  </w:p>
  <w:p w14:paraId="0C1D45FC" w14:textId="77777777" w:rsidR="00B4763A" w:rsidRPr="00AC33A2" w:rsidRDefault="00B4763A" w:rsidP="0078486B">
    <w:pPr>
      <w:pStyle w:val="Header"/>
      <w:spacing w:line="14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9411FE" w14:textId="77777777" w:rsidR="00B4763A" w:rsidRPr="00ED2A8D" w:rsidRDefault="00B4763A" w:rsidP="008747E0">
    <w:pPr>
      <w:pStyle w:val="Header"/>
    </w:pPr>
    <w:r>
      <w:rPr>
        <w:noProof/>
        <w:lang w:eastAsia="en-GB"/>
      </w:rPr>
      <w:drawing>
        <wp:anchor distT="0" distB="0" distL="114300" distR="114300" simplePos="0" relativeHeight="251674624" behindDoc="1" locked="0" layoutInCell="1" allowOverlap="1" wp14:anchorId="416C7D81" wp14:editId="7A179C0C">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B83038F" w14:textId="77777777" w:rsidR="00B4763A" w:rsidRPr="00ED2A8D" w:rsidRDefault="00B4763A" w:rsidP="008747E0">
    <w:pPr>
      <w:pStyle w:val="Header"/>
    </w:pPr>
  </w:p>
  <w:p w14:paraId="3C2C46F6" w14:textId="77777777" w:rsidR="00B4763A" w:rsidRDefault="00B4763A" w:rsidP="008747E0">
    <w:pPr>
      <w:pStyle w:val="Header"/>
    </w:pPr>
  </w:p>
  <w:p w14:paraId="09AB262F" w14:textId="77777777" w:rsidR="00B4763A" w:rsidRDefault="00B4763A" w:rsidP="008747E0">
    <w:pPr>
      <w:pStyle w:val="Header"/>
    </w:pPr>
  </w:p>
  <w:p w14:paraId="05E49240" w14:textId="77777777" w:rsidR="00B4763A" w:rsidRDefault="00B4763A" w:rsidP="008747E0">
    <w:pPr>
      <w:pStyle w:val="Header"/>
    </w:pPr>
  </w:p>
  <w:p w14:paraId="2CCB4511" w14:textId="77777777" w:rsidR="00B4763A" w:rsidRPr="00441393" w:rsidRDefault="00B4763A" w:rsidP="00441393">
    <w:pPr>
      <w:pStyle w:val="Contents"/>
    </w:pPr>
    <w:r>
      <w:t>CONTENTS</w:t>
    </w:r>
  </w:p>
  <w:p w14:paraId="0D257046" w14:textId="77777777" w:rsidR="00B4763A" w:rsidRPr="00ED2A8D" w:rsidRDefault="00B4763A" w:rsidP="008747E0">
    <w:pPr>
      <w:pStyle w:val="Header"/>
    </w:pPr>
  </w:p>
  <w:p w14:paraId="7050F1C3" w14:textId="77777777" w:rsidR="00B4763A" w:rsidRPr="00AC33A2" w:rsidRDefault="00B4763A"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5B7C80" w14:textId="77777777" w:rsidR="00B4763A" w:rsidRDefault="00B4763A" w:rsidP="00480D65">
    <w:pPr>
      <w:pStyle w:val="Header"/>
    </w:pPr>
    <w:r>
      <w:rPr>
        <w:noProof/>
        <w:lang w:eastAsia="en-GB"/>
      </w:rPr>
      <w:drawing>
        <wp:anchor distT="0" distB="0" distL="114300" distR="114300" simplePos="0" relativeHeight="251678720" behindDoc="1" locked="0" layoutInCell="1" allowOverlap="1" wp14:anchorId="76CA5E8F" wp14:editId="4C9A8ADC">
          <wp:simplePos x="0" y="0"/>
          <wp:positionH relativeFrom="page">
            <wp:posOffset>9995779</wp:posOffset>
          </wp:positionH>
          <wp:positionV relativeFrom="page">
            <wp:posOffset>4347</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06F4186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A90250C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C1125F54"/>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C6240D7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BACE20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2B0BD3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DD2D7B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5F6C68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8BAAD4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36570D"/>
    <w:multiLevelType w:val="multilevel"/>
    <w:tmpl w:val="EBF6C3CE"/>
    <w:lvl w:ilvl="0">
      <w:start w:val="1"/>
      <w:numFmt w:val="decimal"/>
      <w:lvlText w:val="%1"/>
      <w:lvlJc w:val="left"/>
      <w:pPr>
        <w:tabs>
          <w:tab w:val="num" w:pos="0"/>
        </w:tabs>
        <w:ind w:left="425" w:hanging="425"/>
      </w:pPr>
      <w:rPr>
        <w:rFonts w:asciiTheme="minorHAnsi" w:hAnsiTheme="minorHAnsi" w:hint="default"/>
        <w:b w:val="0"/>
        <w:i w:val="0"/>
        <w:sz w:val="22"/>
      </w:rPr>
    </w:lvl>
    <w:lvl w:ilvl="1">
      <w:start w:val="1"/>
      <w:numFmt w:val="lowerLetter"/>
      <w:lvlText w:val="%2"/>
      <w:lvlJc w:val="left"/>
      <w:pPr>
        <w:ind w:left="851" w:hanging="426"/>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Roman"/>
      <w:lvlText w:val="%3"/>
      <w:lvlJc w:val="left"/>
      <w:pPr>
        <w:ind w:left="1276" w:hanging="425"/>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0BEC10F5"/>
    <w:multiLevelType w:val="multilevel"/>
    <w:tmpl w:val="A106DD90"/>
    <w:lvl w:ilvl="0">
      <w:start w:val="1"/>
      <w:numFmt w:val="decimal"/>
      <w:pStyle w:val="AppendixHead1"/>
      <w:lvlText w:val="%1."/>
      <w:lvlJc w:val="left"/>
      <w:pPr>
        <w:ind w:left="709" w:hanging="709"/>
      </w:pPr>
      <w:rPr>
        <w:rFonts w:asciiTheme="minorHAnsi" w:hAnsiTheme="minorHAnsi" w:hint="default"/>
        <w:b/>
        <w:i w:val="0"/>
        <w:color w:val="00AFAA"/>
        <w:sz w:val="28"/>
      </w:rPr>
    </w:lvl>
    <w:lvl w:ilvl="1">
      <w:start w:val="1"/>
      <w:numFmt w:val="decimal"/>
      <w:pStyle w:val="AppendixHead2"/>
      <w:lvlText w:val="%1.%2."/>
      <w:lvlJc w:val="left"/>
      <w:pPr>
        <w:ind w:left="851" w:hanging="851"/>
      </w:pPr>
      <w:rPr>
        <w:rFonts w:asciiTheme="minorHAnsi" w:hAnsiTheme="minorHAnsi" w:hint="default"/>
        <w:b/>
        <w:i w:val="0"/>
        <w:color w:val="00AFAA"/>
        <w:sz w:val="24"/>
      </w:rPr>
    </w:lvl>
    <w:lvl w:ilvl="2">
      <w:start w:val="1"/>
      <w:numFmt w:val="decimal"/>
      <w:pStyle w:val="AppendixHead3"/>
      <w:lvlText w:val="%1.%2.%3."/>
      <w:lvlJc w:val="left"/>
      <w:pPr>
        <w:tabs>
          <w:tab w:val="num" w:pos="0"/>
        </w:tabs>
        <w:ind w:left="992" w:hanging="992"/>
      </w:pPr>
      <w:rPr>
        <w:rFonts w:asciiTheme="minorHAnsi" w:hAnsiTheme="minorHAnsi" w:hint="default"/>
        <w:b/>
        <w:i w:val="0"/>
        <w:color w:val="00AFAA"/>
        <w:sz w:val="22"/>
      </w:rPr>
    </w:lvl>
    <w:lvl w:ilvl="3">
      <w:start w:val="1"/>
      <w:numFmt w:val="decimal"/>
      <w:pStyle w:val="AppendixHead4"/>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6"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2862639A"/>
    <w:multiLevelType w:val="multilevel"/>
    <w:tmpl w:val="25C2FCA4"/>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9DF1BFF"/>
    <w:multiLevelType w:val="multilevel"/>
    <w:tmpl w:val="31CA825A"/>
    <w:lvl w:ilvl="0">
      <w:start w:val="1"/>
      <w:numFmt w:val="decimal"/>
      <w:pStyle w:val="List1"/>
      <w:lvlText w:val="%1"/>
      <w:lvlJc w:val="left"/>
      <w:pPr>
        <w:tabs>
          <w:tab w:val="num" w:pos="0"/>
        </w:tabs>
        <w:ind w:left="425" w:hanging="425"/>
      </w:pPr>
      <w:rPr>
        <w:rFonts w:asciiTheme="minorHAnsi" w:hAnsiTheme="minorHAnsi" w:hint="default"/>
        <w:b w:val="0"/>
        <w:i w:val="0"/>
        <w:sz w:val="22"/>
      </w:rPr>
    </w:lvl>
    <w:lvl w:ilvl="1">
      <w:start w:val="1"/>
      <w:numFmt w:val="lowerLetter"/>
      <w:lvlText w:val="%2"/>
      <w:lvlJc w:val="left"/>
      <w:pPr>
        <w:ind w:left="851" w:hanging="426"/>
      </w:pPr>
      <w:rPr>
        <w:rFonts w:asciiTheme="minorHAnsi" w:hAnsiTheme="minorHAnsi" w:cs="Times New Roman" w:hint="default"/>
        <w:b w:val="0"/>
        <w:bCs w:val="0"/>
        <w:i w:val="0"/>
        <w:iCs w:val="0"/>
        <w:caps w:val="0"/>
        <w:smallCaps w:val="0"/>
        <w:strike w:val="0"/>
        <w:dstrike w:val="0"/>
        <w:outline w:val="0"/>
        <w:shadow w:val="0"/>
        <w:emboss w:val="0"/>
        <w:imprint w:val="0"/>
        <w:noProof w:val="0"/>
        <w:snapToGrid w:val="0"/>
        <w:vanish w:val="0"/>
        <w:color w:val="000000" w:themeColor="text1"/>
        <w:spacing w:val="0"/>
        <w:w w:val="0"/>
        <w:kern w:val="0"/>
        <w:position w:val="0"/>
        <w:sz w:val="22"/>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Roman"/>
      <w:lvlText w:val="%3"/>
      <w:lvlJc w:val="left"/>
      <w:pPr>
        <w:ind w:left="1276" w:hanging="425"/>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39517EE"/>
    <w:multiLevelType w:val="multilevel"/>
    <w:tmpl w:val="C074B526"/>
    <w:lvl w:ilvl="0">
      <w:start w:val="1"/>
      <w:numFmt w:val="decimal"/>
      <w:pStyle w:val="Lista"/>
      <w:lvlText w:val="%1"/>
      <w:lvlJc w:val="left"/>
      <w:pPr>
        <w:tabs>
          <w:tab w:val="num" w:pos="0"/>
        </w:tabs>
        <w:ind w:left="425" w:hanging="425"/>
      </w:pPr>
      <w:rPr>
        <w:rFonts w:asciiTheme="minorHAnsi" w:hAnsiTheme="minorHAnsi" w:hint="default"/>
        <w:b w:val="0"/>
        <w:i w:val="0"/>
        <w:sz w:val="22"/>
      </w:rPr>
    </w:lvl>
    <w:lvl w:ilvl="1">
      <w:start w:val="1"/>
      <w:numFmt w:val="lowerLetter"/>
      <w:pStyle w:val="Lista"/>
      <w:lvlText w:val="%2"/>
      <w:lvlJc w:val="left"/>
      <w:pPr>
        <w:ind w:left="851" w:hanging="426"/>
      </w:pPr>
      <w:rPr>
        <w:rFonts w:asciiTheme="minorHAnsi" w:hAnsiTheme="minorHAnsi" w:hint="default"/>
        <w:b w:val="0"/>
        <w:i w:val="0"/>
        <w:color w:val="000000" w:themeColor="text1"/>
        <w:sz w:val="22"/>
        <w:szCs w:val="18"/>
      </w:rPr>
    </w:lvl>
    <w:lvl w:ilvl="2">
      <w:start w:val="1"/>
      <w:numFmt w:val="lowerRoman"/>
      <w:pStyle w:val="Listi"/>
      <w:lvlText w:val="%3"/>
      <w:lvlJc w:val="left"/>
      <w:pPr>
        <w:ind w:left="1276" w:hanging="425"/>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590560E"/>
    <w:multiLevelType w:val="multilevel"/>
    <w:tmpl w:val="5DD06C0E"/>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8D554E7"/>
    <w:multiLevelType w:val="hybridMultilevel"/>
    <w:tmpl w:val="CDF6E040"/>
    <w:lvl w:ilvl="0" w:tplc="FFCE50BC">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DFB2800"/>
    <w:multiLevelType w:val="multilevel"/>
    <w:tmpl w:val="FDFC54E4"/>
    <w:lvl w:ilvl="0">
      <w:start w:val="1"/>
      <w:numFmt w:val="decimal"/>
      <w:lvlText w:val="%1"/>
      <w:lvlJc w:val="left"/>
      <w:pPr>
        <w:tabs>
          <w:tab w:val="num" w:pos="0"/>
        </w:tabs>
        <w:ind w:left="425" w:hanging="425"/>
      </w:pPr>
      <w:rPr>
        <w:rFonts w:asciiTheme="minorHAnsi" w:hAnsiTheme="minorHAnsi" w:hint="default"/>
        <w:b w:val="0"/>
        <w:i w:val="0"/>
        <w:sz w:val="22"/>
      </w:rPr>
    </w:lvl>
    <w:lvl w:ilvl="1">
      <w:start w:val="1"/>
      <w:numFmt w:val="lowerLetter"/>
      <w:lvlText w:val="%2"/>
      <w:lvlJc w:val="left"/>
      <w:pPr>
        <w:ind w:left="851" w:hanging="426"/>
      </w:pPr>
      <w:rPr>
        <w:rFonts w:asciiTheme="minorHAnsi" w:hAnsiTheme="minorHAnsi" w:hint="default"/>
        <w:b w:val="0"/>
        <w:i w:val="0"/>
        <w:sz w:val="18"/>
        <w:szCs w:val="18"/>
      </w:rPr>
    </w:lvl>
    <w:lvl w:ilvl="2">
      <w:start w:val="1"/>
      <w:numFmt w:val="lowerRoman"/>
      <w:lvlText w:val="%3"/>
      <w:lvlJc w:val="left"/>
      <w:pPr>
        <w:ind w:left="1276" w:hanging="425"/>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65960B44"/>
    <w:multiLevelType w:val="multilevel"/>
    <w:tmpl w:val="5E50B77A"/>
    <w:lvl w:ilvl="0">
      <w:start w:val="1"/>
      <w:numFmt w:val="decimal"/>
      <w:lvlText w:val="%1"/>
      <w:lvlJc w:val="left"/>
      <w:pPr>
        <w:tabs>
          <w:tab w:val="num" w:pos="0"/>
        </w:tabs>
        <w:ind w:left="425" w:hanging="425"/>
      </w:pPr>
      <w:rPr>
        <w:rFonts w:asciiTheme="minorHAnsi" w:hAnsiTheme="minorHAnsi" w:hint="default"/>
        <w:b w:val="0"/>
        <w:i w:val="0"/>
        <w:sz w:val="22"/>
      </w:rPr>
    </w:lvl>
    <w:lvl w:ilvl="1">
      <w:start w:val="1"/>
      <w:numFmt w:val="lowerLetter"/>
      <w:lvlText w:val="%2"/>
      <w:lvlJc w:val="left"/>
      <w:pPr>
        <w:ind w:left="851" w:hanging="426"/>
      </w:pPr>
      <w:rPr>
        <w:rFonts w:asciiTheme="minorHAnsi" w:hAnsiTheme="minorHAnsi" w:hint="default"/>
        <w:b w:val="0"/>
        <w:i w:val="0"/>
        <w:color w:val="000000" w:themeColor="text1"/>
        <w:sz w:val="22"/>
        <w:szCs w:val="18"/>
      </w:rPr>
    </w:lvl>
    <w:lvl w:ilvl="2">
      <w:start w:val="1"/>
      <w:numFmt w:val="lowerRoman"/>
      <w:lvlText w:val="%3"/>
      <w:lvlJc w:val="left"/>
      <w:pPr>
        <w:ind w:left="1276" w:hanging="425"/>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67AB4D84"/>
    <w:multiLevelType w:val="multilevel"/>
    <w:tmpl w:val="F2066624"/>
    <w:lvl w:ilvl="0">
      <w:start w:val="1"/>
      <w:numFmt w:val="decimal"/>
      <w:pStyle w:val="Heading1"/>
      <w:lvlText w:val="%1."/>
      <w:lvlJc w:val="left"/>
      <w:pPr>
        <w:ind w:left="425" w:hanging="425"/>
      </w:pPr>
      <w:rPr>
        <w:rFonts w:asciiTheme="minorHAnsi" w:hAnsiTheme="minorHAnsi" w:hint="default"/>
        <w:b/>
        <w:i w:val="0"/>
        <w:color w:val="00AFAA"/>
        <w:sz w:val="28"/>
      </w:rPr>
    </w:lvl>
    <w:lvl w:ilvl="1">
      <w:start w:val="1"/>
      <w:numFmt w:val="decimal"/>
      <w:pStyle w:val="Heading2"/>
      <w:lvlText w:val="%1.%2."/>
      <w:lvlJc w:val="left"/>
      <w:pPr>
        <w:ind w:left="709" w:hanging="709"/>
      </w:pPr>
      <w:rPr>
        <w:rFonts w:asciiTheme="minorHAnsi" w:hAnsiTheme="minorHAnsi" w:hint="default"/>
        <w:b/>
        <w:i w:val="0"/>
        <w:color w:val="00AFAA"/>
        <w:sz w:val="24"/>
      </w:rPr>
    </w:lvl>
    <w:lvl w:ilvl="2">
      <w:start w:val="1"/>
      <w:numFmt w:val="decimal"/>
      <w:pStyle w:val="Heading3"/>
      <w:lvlText w:val="%1.%2.%3."/>
      <w:lvlJc w:val="left"/>
      <w:pPr>
        <w:ind w:left="851" w:hanging="851"/>
      </w:pPr>
      <w:rPr>
        <w:rFonts w:asciiTheme="minorHAnsi" w:hAnsiTheme="minorHAnsi" w:hint="default"/>
        <w:b/>
        <w:i w:val="0"/>
        <w:color w:val="00AFAA"/>
        <w:sz w:val="22"/>
      </w:rPr>
    </w:lvl>
    <w:lvl w:ilvl="3">
      <w:start w:val="1"/>
      <w:numFmt w:val="decimal"/>
      <w:pStyle w:val="Heading4"/>
      <w:lvlText w:val="%1.%2.%3.%4."/>
      <w:lvlJc w:val="left"/>
      <w:pPr>
        <w:ind w:left="987" w:hanging="987"/>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15:restartNumberingAfterBreak="0">
    <w:nsid w:val="72A1570F"/>
    <w:multiLevelType w:val="multilevel"/>
    <w:tmpl w:val="EDBE5052"/>
    <w:lvl w:ilvl="0">
      <w:start w:val="1"/>
      <w:numFmt w:val="decimal"/>
      <w:pStyle w:val="Module"/>
      <w:lvlText w:val="MODULE %1"/>
      <w:lvlJc w:val="left"/>
      <w:pPr>
        <w:ind w:left="1843" w:hanging="1843"/>
      </w:pPr>
      <w:rPr>
        <w:rFonts w:asciiTheme="minorHAnsi" w:hAnsiTheme="minorHAnsi" w:hint="default"/>
        <w:b/>
        <w:i w:val="0"/>
        <w:color w:val="009FDF"/>
        <w:sz w:val="32"/>
        <w:u w:val="single" w:color="009FDF"/>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7B65365"/>
    <w:multiLevelType w:val="multilevel"/>
    <w:tmpl w:val="9B4E74A2"/>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pStyle w:val="Tablelista"/>
      <w:lvlText w:val="%2"/>
      <w:lvlJc w:val="left"/>
      <w:pPr>
        <w:ind w:left="851" w:hanging="426"/>
      </w:pPr>
      <w:rPr>
        <w:rFonts w:asciiTheme="minorHAnsi" w:hAnsiTheme="minorHAnsi" w:hint="default"/>
        <w:b w:val="0"/>
        <w:i w:val="0"/>
        <w:sz w:val="18"/>
        <w:szCs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77E425FF"/>
    <w:multiLevelType w:val="multilevel"/>
    <w:tmpl w:val="31E0B966"/>
    <w:lvl w:ilvl="0">
      <w:start w:val="1"/>
      <w:numFmt w:val="decimal"/>
      <w:pStyle w:val="Part"/>
      <w:suff w:val="nothing"/>
      <w:lvlText w:val="PART %1"/>
      <w:lvlJc w:val="left"/>
      <w:pPr>
        <w:ind w:left="0" w:firstLine="0"/>
      </w:pPr>
      <w:rPr>
        <w:rFonts w:asciiTheme="minorHAnsi" w:hAnsiTheme="minorHAnsi" w:hint="default"/>
        <w:b/>
        <w:bCs w:val="0"/>
        <w:i w:val="0"/>
        <w:iCs w:val="0"/>
        <w:caps w:val="0"/>
        <w:strike w:val="0"/>
        <w:dstrike w:val="0"/>
        <w:vanish w:val="0"/>
        <w:color w:val="009FDF"/>
        <w:spacing w:val="0"/>
        <w:kern w:val="0"/>
        <w:position w:val="0"/>
        <w:sz w:val="3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7BB11B89"/>
    <w:multiLevelType w:val="hybridMultilevel"/>
    <w:tmpl w:val="64DCC9CA"/>
    <w:lvl w:ilvl="0" w:tplc="CE1458D6">
      <w:start w:val="1"/>
      <w:numFmt w:val="bullet"/>
      <w:pStyle w:val="Bullet2"/>
      <w:lvlText w:val=""/>
      <w:lvlJc w:val="left"/>
      <w:pPr>
        <w:ind w:left="851" w:hanging="426"/>
      </w:pPr>
      <w:rPr>
        <w:rFonts w:ascii="Symbol" w:hAnsi="Symbol" w:hint="default"/>
        <w:color w:val="00AFA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4"/>
  </w:num>
  <w:num w:numId="2">
    <w:abstractNumId w:val="16"/>
  </w:num>
  <w:num w:numId="3">
    <w:abstractNumId w:val="12"/>
  </w:num>
  <w:num w:numId="4">
    <w:abstractNumId w:val="20"/>
  </w:num>
  <w:num w:numId="5">
    <w:abstractNumId w:val="26"/>
  </w:num>
  <w:num w:numId="6">
    <w:abstractNumId w:val="34"/>
  </w:num>
  <w:num w:numId="7">
    <w:abstractNumId w:val="31"/>
  </w:num>
  <w:num w:numId="8">
    <w:abstractNumId w:val="24"/>
  </w:num>
  <w:num w:numId="9">
    <w:abstractNumId w:val="19"/>
  </w:num>
  <w:num w:numId="10">
    <w:abstractNumId w:val="13"/>
  </w:num>
  <w:num w:numId="11">
    <w:abstractNumId w:val="8"/>
  </w:num>
  <w:num w:numId="12">
    <w:abstractNumId w:val="17"/>
  </w:num>
  <w:num w:numId="13">
    <w:abstractNumId w:val="15"/>
  </w:num>
  <w:num w:numId="14">
    <w:abstractNumId w:val="21"/>
  </w:num>
  <w:num w:numId="15">
    <w:abstractNumId w:val="25"/>
  </w:num>
  <w:num w:numId="16">
    <w:abstractNumId w:val="29"/>
  </w:num>
  <w:num w:numId="17">
    <w:abstractNumId w:val="33"/>
  </w:num>
  <w:num w:numId="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0"/>
  </w:num>
  <w:num w:numId="2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32"/>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2"/>
  </w:num>
  <w:num w:numId="34">
    <w:abstractNumId w:val="27"/>
  </w:num>
  <w:num w:numId="35">
    <w:abstractNumId w:val="0"/>
  </w:num>
  <w:num w:numId="36">
    <w:abstractNumId w:val="1"/>
  </w:num>
  <w:num w:numId="37">
    <w:abstractNumId w:val="2"/>
  </w:num>
  <w:num w:numId="38">
    <w:abstractNumId w:val="4"/>
  </w:num>
  <w:num w:numId="39">
    <w:abstractNumId w:val="5"/>
  </w:num>
  <w:num w:numId="40">
    <w:abstractNumId w:val="6"/>
  </w:num>
  <w:num w:numId="41">
    <w:abstractNumId w:val="7"/>
  </w:num>
  <w:num w:numId="42">
    <w:abstractNumId w:val="3"/>
  </w:num>
  <w:num w:numId="43">
    <w:abstractNumId w:val="9"/>
  </w:num>
  <w:num w:numId="44">
    <w:abstractNumId w:val="10"/>
  </w:num>
  <w:num w:numId="45">
    <w:abstractNumId w:val="23"/>
  </w:num>
  <w:num w:numId="4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8"/>
  </w:num>
  <w:numIdMacAtCleanup w:val="3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lenary Room">
    <w15:presenceInfo w15:providerId="AD" w15:userId="S-1-5-21-3036158373-452142988-3095193817-1156"/>
  </w15:person>
  <w15:person w15:author="Adam Hay">
    <w15:presenceInfo w15:providerId="AD" w15:userId="S-1-5-21-3583801436-1964316682-236744428-11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rawingGridHorizontalSpacing w:val="9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5AF"/>
    <w:rsid w:val="00005AC9"/>
    <w:rsid w:val="000174F9"/>
    <w:rsid w:val="00024972"/>
    <w:rsid w:val="000249C2"/>
    <w:rsid w:val="000258F6"/>
    <w:rsid w:val="000379A7"/>
    <w:rsid w:val="00040EB8"/>
    <w:rsid w:val="000537D0"/>
    <w:rsid w:val="00057B6D"/>
    <w:rsid w:val="00061A7B"/>
    <w:rsid w:val="0008654C"/>
    <w:rsid w:val="000904ED"/>
    <w:rsid w:val="00093294"/>
    <w:rsid w:val="000A1472"/>
    <w:rsid w:val="000A27A8"/>
    <w:rsid w:val="000A5291"/>
    <w:rsid w:val="000B1A77"/>
    <w:rsid w:val="000C3354"/>
    <w:rsid w:val="000C711B"/>
    <w:rsid w:val="000D6693"/>
    <w:rsid w:val="000E3954"/>
    <w:rsid w:val="000E3E52"/>
    <w:rsid w:val="000F0F9F"/>
    <w:rsid w:val="000F3F43"/>
    <w:rsid w:val="0010151D"/>
    <w:rsid w:val="00113D5B"/>
    <w:rsid w:val="00113EFD"/>
    <w:rsid w:val="00113F8F"/>
    <w:rsid w:val="001205DE"/>
    <w:rsid w:val="001349DB"/>
    <w:rsid w:val="00136E58"/>
    <w:rsid w:val="00156525"/>
    <w:rsid w:val="00161325"/>
    <w:rsid w:val="00171C5F"/>
    <w:rsid w:val="0017295E"/>
    <w:rsid w:val="00180C11"/>
    <w:rsid w:val="001836BE"/>
    <w:rsid w:val="001862D3"/>
    <w:rsid w:val="001875B1"/>
    <w:rsid w:val="001D4A3E"/>
    <w:rsid w:val="001E0F67"/>
    <w:rsid w:val="001E2995"/>
    <w:rsid w:val="001E416D"/>
    <w:rsid w:val="00201337"/>
    <w:rsid w:val="002022EA"/>
    <w:rsid w:val="00205B17"/>
    <w:rsid w:val="00205D9B"/>
    <w:rsid w:val="002204DA"/>
    <w:rsid w:val="0022371A"/>
    <w:rsid w:val="0025141E"/>
    <w:rsid w:val="002520AD"/>
    <w:rsid w:val="00257DF8"/>
    <w:rsid w:val="00257E4A"/>
    <w:rsid w:val="0027175D"/>
    <w:rsid w:val="00274ADD"/>
    <w:rsid w:val="00280DE0"/>
    <w:rsid w:val="00292085"/>
    <w:rsid w:val="002974BA"/>
    <w:rsid w:val="002A29D4"/>
    <w:rsid w:val="002A689F"/>
    <w:rsid w:val="002B598C"/>
    <w:rsid w:val="002C5134"/>
    <w:rsid w:val="002C7B21"/>
    <w:rsid w:val="002E22F4"/>
    <w:rsid w:val="002E3FDD"/>
    <w:rsid w:val="002E4993"/>
    <w:rsid w:val="002E5BAC"/>
    <w:rsid w:val="002E7635"/>
    <w:rsid w:val="002F265A"/>
    <w:rsid w:val="002F3536"/>
    <w:rsid w:val="003028AF"/>
    <w:rsid w:val="00305EFE"/>
    <w:rsid w:val="00313D85"/>
    <w:rsid w:val="0031400E"/>
    <w:rsid w:val="00315CE3"/>
    <w:rsid w:val="00320639"/>
    <w:rsid w:val="003251FE"/>
    <w:rsid w:val="003274DB"/>
    <w:rsid w:val="00327FBF"/>
    <w:rsid w:val="0036382D"/>
    <w:rsid w:val="00367068"/>
    <w:rsid w:val="00380350"/>
    <w:rsid w:val="00380B4E"/>
    <w:rsid w:val="00380F03"/>
    <w:rsid w:val="003816E4"/>
    <w:rsid w:val="00383EE9"/>
    <w:rsid w:val="003840BF"/>
    <w:rsid w:val="0038528A"/>
    <w:rsid w:val="0038629E"/>
    <w:rsid w:val="003A081E"/>
    <w:rsid w:val="003A30F5"/>
    <w:rsid w:val="003A368B"/>
    <w:rsid w:val="003A7759"/>
    <w:rsid w:val="003B03EA"/>
    <w:rsid w:val="003C7C34"/>
    <w:rsid w:val="003D0F37"/>
    <w:rsid w:val="003D5150"/>
    <w:rsid w:val="003E3151"/>
    <w:rsid w:val="003F191B"/>
    <w:rsid w:val="003F1C3A"/>
    <w:rsid w:val="003F1ECC"/>
    <w:rsid w:val="00403A6C"/>
    <w:rsid w:val="004236DB"/>
    <w:rsid w:val="0042518D"/>
    <w:rsid w:val="0042639D"/>
    <w:rsid w:val="00434423"/>
    <w:rsid w:val="00441393"/>
    <w:rsid w:val="00447CF0"/>
    <w:rsid w:val="00447E14"/>
    <w:rsid w:val="00456F10"/>
    <w:rsid w:val="00465491"/>
    <w:rsid w:val="00480D65"/>
    <w:rsid w:val="00492A8D"/>
    <w:rsid w:val="004D0799"/>
    <w:rsid w:val="004D1FFA"/>
    <w:rsid w:val="004E1D57"/>
    <w:rsid w:val="004E2F16"/>
    <w:rsid w:val="004F57C8"/>
    <w:rsid w:val="00503044"/>
    <w:rsid w:val="00513460"/>
    <w:rsid w:val="00523666"/>
    <w:rsid w:val="00526234"/>
    <w:rsid w:val="00532D36"/>
    <w:rsid w:val="00547B34"/>
    <w:rsid w:val="00557434"/>
    <w:rsid w:val="00580763"/>
    <w:rsid w:val="005871F3"/>
    <w:rsid w:val="00591EA5"/>
    <w:rsid w:val="00595415"/>
    <w:rsid w:val="00597652"/>
    <w:rsid w:val="005A03A0"/>
    <w:rsid w:val="005A080B"/>
    <w:rsid w:val="005B12A5"/>
    <w:rsid w:val="005B2163"/>
    <w:rsid w:val="005C161A"/>
    <w:rsid w:val="005C1BCB"/>
    <w:rsid w:val="005C2312"/>
    <w:rsid w:val="005C299E"/>
    <w:rsid w:val="005C4735"/>
    <w:rsid w:val="005C5C63"/>
    <w:rsid w:val="005C71FF"/>
    <w:rsid w:val="005D304B"/>
    <w:rsid w:val="005D6E5D"/>
    <w:rsid w:val="005E3989"/>
    <w:rsid w:val="005E4659"/>
    <w:rsid w:val="005E6557"/>
    <w:rsid w:val="005F1386"/>
    <w:rsid w:val="005F17C2"/>
    <w:rsid w:val="005F3D69"/>
    <w:rsid w:val="006127AC"/>
    <w:rsid w:val="00617F1B"/>
    <w:rsid w:val="00634A78"/>
    <w:rsid w:val="00642025"/>
    <w:rsid w:val="0065107F"/>
    <w:rsid w:val="00651526"/>
    <w:rsid w:val="00665C35"/>
    <w:rsid w:val="00666061"/>
    <w:rsid w:val="00667424"/>
    <w:rsid w:val="00667792"/>
    <w:rsid w:val="00671677"/>
    <w:rsid w:val="00674DCF"/>
    <w:rsid w:val="006750F2"/>
    <w:rsid w:val="00676E16"/>
    <w:rsid w:val="0068553C"/>
    <w:rsid w:val="00685F34"/>
    <w:rsid w:val="00692C03"/>
    <w:rsid w:val="006975A8"/>
    <w:rsid w:val="006A2EC5"/>
    <w:rsid w:val="006E0818"/>
    <w:rsid w:val="006E0E7D"/>
    <w:rsid w:val="006F032D"/>
    <w:rsid w:val="006F1C14"/>
    <w:rsid w:val="0070681D"/>
    <w:rsid w:val="007168D4"/>
    <w:rsid w:val="0072737A"/>
    <w:rsid w:val="00731DEE"/>
    <w:rsid w:val="007342FE"/>
    <w:rsid w:val="0074704E"/>
    <w:rsid w:val="00750AF1"/>
    <w:rsid w:val="007519FD"/>
    <w:rsid w:val="007542FF"/>
    <w:rsid w:val="0076167A"/>
    <w:rsid w:val="007715E8"/>
    <w:rsid w:val="00776004"/>
    <w:rsid w:val="00783DE0"/>
    <w:rsid w:val="0078486B"/>
    <w:rsid w:val="00785A39"/>
    <w:rsid w:val="00787D8A"/>
    <w:rsid w:val="00790277"/>
    <w:rsid w:val="00791EBC"/>
    <w:rsid w:val="00793577"/>
    <w:rsid w:val="007A446A"/>
    <w:rsid w:val="007A6476"/>
    <w:rsid w:val="007B29A6"/>
    <w:rsid w:val="007B6A93"/>
    <w:rsid w:val="007B7FEC"/>
    <w:rsid w:val="007D1CC6"/>
    <w:rsid w:val="007D2107"/>
    <w:rsid w:val="007D5895"/>
    <w:rsid w:val="007D747F"/>
    <w:rsid w:val="007D77AB"/>
    <w:rsid w:val="007E30DF"/>
    <w:rsid w:val="007F7544"/>
    <w:rsid w:val="00800995"/>
    <w:rsid w:val="00815E10"/>
    <w:rsid w:val="008326B2"/>
    <w:rsid w:val="00846831"/>
    <w:rsid w:val="0084683E"/>
    <w:rsid w:val="008533FB"/>
    <w:rsid w:val="00861700"/>
    <w:rsid w:val="00864E45"/>
    <w:rsid w:val="00865532"/>
    <w:rsid w:val="008737D3"/>
    <w:rsid w:val="008747E0"/>
    <w:rsid w:val="00874895"/>
    <w:rsid w:val="00876841"/>
    <w:rsid w:val="008827A8"/>
    <w:rsid w:val="00882B3C"/>
    <w:rsid w:val="00883AE3"/>
    <w:rsid w:val="0088489E"/>
    <w:rsid w:val="008972C3"/>
    <w:rsid w:val="008B4ABC"/>
    <w:rsid w:val="008C33B5"/>
    <w:rsid w:val="008D1B79"/>
    <w:rsid w:val="008D2314"/>
    <w:rsid w:val="008E1F69"/>
    <w:rsid w:val="008E54F8"/>
    <w:rsid w:val="008E5E93"/>
    <w:rsid w:val="008F57D8"/>
    <w:rsid w:val="00902834"/>
    <w:rsid w:val="00913B44"/>
    <w:rsid w:val="00914E26"/>
    <w:rsid w:val="0091590F"/>
    <w:rsid w:val="009249A2"/>
    <w:rsid w:val="00924ABF"/>
    <w:rsid w:val="0092540C"/>
    <w:rsid w:val="00925E0F"/>
    <w:rsid w:val="00931A57"/>
    <w:rsid w:val="009414E6"/>
    <w:rsid w:val="0094549B"/>
    <w:rsid w:val="00945B52"/>
    <w:rsid w:val="009527DD"/>
    <w:rsid w:val="00971591"/>
    <w:rsid w:val="00974564"/>
    <w:rsid w:val="00974BC7"/>
    <w:rsid w:val="00974E99"/>
    <w:rsid w:val="009764FA"/>
    <w:rsid w:val="009773B0"/>
    <w:rsid w:val="00980192"/>
    <w:rsid w:val="0098220E"/>
    <w:rsid w:val="009865F4"/>
    <w:rsid w:val="00994D97"/>
    <w:rsid w:val="009A1FCD"/>
    <w:rsid w:val="009B40ED"/>
    <w:rsid w:val="009B785E"/>
    <w:rsid w:val="009C25D3"/>
    <w:rsid w:val="009C26F8"/>
    <w:rsid w:val="009C609E"/>
    <w:rsid w:val="009D5746"/>
    <w:rsid w:val="009E16EC"/>
    <w:rsid w:val="009E4A4D"/>
    <w:rsid w:val="009F081F"/>
    <w:rsid w:val="00A03913"/>
    <w:rsid w:val="00A13E56"/>
    <w:rsid w:val="00A24838"/>
    <w:rsid w:val="00A4308C"/>
    <w:rsid w:val="00A44395"/>
    <w:rsid w:val="00A4469B"/>
    <w:rsid w:val="00A549B3"/>
    <w:rsid w:val="00A619B1"/>
    <w:rsid w:val="00A668D2"/>
    <w:rsid w:val="00A72ED7"/>
    <w:rsid w:val="00A8083F"/>
    <w:rsid w:val="00A84CE0"/>
    <w:rsid w:val="00A90D86"/>
    <w:rsid w:val="00A93103"/>
    <w:rsid w:val="00AA3E01"/>
    <w:rsid w:val="00AA7005"/>
    <w:rsid w:val="00AB46CD"/>
    <w:rsid w:val="00AB4A21"/>
    <w:rsid w:val="00AB4FB9"/>
    <w:rsid w:val="00AC1940"/>
    <w:rsid w:val="00AC33A2"/>
    <w:rsid w:val="00AD4E86"/>
    <w:rsid w:val="00AE65F1"/>
    <w:rsid w:val="00AE6BB4"/>
    <w:rsid w:val="00AE74AD"/>
    <w:rsid w:val="00AF131A"/>
    <w:rsid w:val="00AF159C"/>
    <w:rsid w:val="00B01873"/>
    <w:rsid w:val="00B03F1C"/>
    <w:rsid w:val="00B17253"/>
    <w:rsid w:val="00B31A41"/>
    <w:rsid w:val="00B40199"/>
    <w:rsid w:val="00B454AD"/>
    <w:rsid w:val="00B4763A"/>
    <w:rsid w:val="00B502FF"/>
    <w:rsid w:val="00B552CA"/>
    <w:rsid w:val="00B57BB1"/>
    <w:rsid w:val="00B602A1"/>
    <w:rsid w:val="00B67422"/>
    <w:rsid w:val="00B67FEF"/>
    <w:rsid w:val="00B70BD4"/>
    <w:rsid w:val="00B73463"/>
    <w:rsid w:val="00B7492B"/>
    <w:rsid w:val="00B9016D"/>
    <w:rsid w:val="00BA0F98"/>
    <w:rsid w:val="00BA1517"/>
    <w:rsid w:val="00BA67FD"/>
    <w:rsid w:val="00BA7C48"/>
    <w:rsid w:val="00BB27A6"/>
    <w:rsid w:val="00BB28FC"/>
    <w:rsid w:val="00BB2E2F"/>
    <w:rsid w:val="00BB3211"/>
    <w:rsid w:val="00BC0440"/>
    <w:rsid w:val="00BC27F6"/>
    <w:rsid w:val="00BC39F4"/>
    <w:rsid w:val="00BD21FE"/>
    <w:rsid w:val="00BD63AC"/>
    <w:rsid w:val="00BD7EE1"/>
    <w:rsid w:val="00BE5568"/>
    <w:rsid w:val="00BF1358"/>
    <w:rsid w:val="00BF3CB4"/>
    <w:rsid w:val="00C0106D"/>
    <w:rsid w:val="00C11A76"/>
    <w:rsid w:val="00C133BE"/>
    <w:rsid w:val="00C2048E"/>
    <w:rsid w:val="00C222B4"/>
    <w:rsid w:val="00C339BE"/>
    <w:rsid w:val="00C352EA"/>
    <w:rsid w:val="00C35CF6"/>
    <w:rsid w:val="00C4205C"/>
    <w:rsid w:val="00C42E66"/>
    <w:rsid w:val="00C47A15"/>
    <w:rsid w:val="00C52B00"/>
    <w:rsid w:val="00C533EC"/>
    <w:rsid w:val="00C5470E"/>
    <w:rsid w:val="00C55EFB"/>
    <w:rsid w:val="00C56585"/>
    <w:rsid w:val="00C56B3F"/>
    <w:rsid w:val="00C67E3E"/>
    <w:rsid w:val="00C739BC"/>
    <w:rsid w:val="00C74A36"/>
    <w:rsid w:val="00C773D9"/>
    <w:rsid w:val="00C805CB"/>
    <w:rsid w:val="00C80ACE"/>
    <w:rsid w:val="00C81162"/>
    <w:rsid w:val="00C83666"/>
    <w:rsid w:val="00C870B5"/>
    <w:rsid w:val="00C91630"/>
    <w:rsid w:val="00C936F6"/>
    <w:rsid w:val="00C966EB"/>
    <w:rsid w:val="00CA04B1"/>
    <w:rsid w:val="00CA2DFC"/>
    <w:rsid w:val="00CB03D4"/>
    <w:rsid w:val="00CB507B"/>
    <w:rsid w:val="00CC35EF"/>
    <w:rsid w:val="00CC5048"/>
    <w:rsid w:val="00CC5F44"/>
    <w:rsid w:val="00CC6246"/>
    <w:rsid w:val="00CE28FC"/>
    <w:rsid w:val="00CE3160"/>
    <w:rsid w:val="00CE5E46"/>
    <w:rsid w:val="00D00233"/>
    <w:rsid w:val="00D11214"/>
    <w:rsid w:val="00D1463A"/>
    <w:rsid w:val="00D16B8E"/>
    <w:rsid w:val="00D2138C"/>
    <w:rsid w:val="00D216A5"/>
    <w:rsid w:val="00D233FE"/>
    <w:rsid w:val="00D2697A"/>
    <w:rsid w:val="00D31339"/>
    <w:rsid w:val="00D347D9"/>
    <w:rsid w:val="00D34F9C"/>
    <w:rsid w:val="00D36983"/>
    <w:rsid w:val="00D3700C"/>
    <w:rsid w:val="00D46F86"/>
    <w:rsid w:val="00D629BA"/>
    <w:rsid w:val="00D653B1"/>
    <w:rsid w:val="00D74AE1"/>
    <w:rsid w:val="00D85124"/>
    <w:rsid w:val="00D865A8"/>
    <w:rsid w:val="00D92C2D"/>
    <w:rsid w:val="00D95BDA"/>
    <w:rsid w:val="00DA17CD"/>
    <w:rsid w:val="00DB0ABB"/>
    <w:rsid w:val="00DB25B3"/>
    <w:rsid w:val="00DB50E4"/>
    <w:rsid w:val="00DB7927"/>
    <w:rsid w:val="00DC036F"/>
    <w:rsid w:val="00DC1908"/>
    <w:rsid w:val="00DC48A5"/>
    <w:rsid w:val="00DC542F"/>
    <w:rsid w:val="00DC6D2F"/>
    <w:rsid w:val="00DE0893"/>
    <w:rsid w:val="00DE2814"/>
    <w:rsid w:val="00DF2E96"/>
    <w:rsid w:val="00E01272"/>
    <w:rsid w:val="00E03846"/>
    <w:rsid w:val="00E14AC9"/>
    <w:rsid w:val="00E20A7D"/>
    <w:rsid w:val="00E27A2F"/>
    <w:rsid w:val="00E375AF"/>
    <w:rsid w:val="00E42A94"/>
    <w:rsid w:val="00E44BE8"/>
    <w:rsid w:val="00E458BF"/>
    <w:rsid w:val="00E4733B"/>
    <w:rsid w:val="00E56440"/>
    <w:rsid w:val="00E67A5C"/>
    <w:rsid w:val="00E706E7"/>
    <w:rsid w:val="00E734BE"/>
    <w:rsid w:val="00E770F6"/>
    <w:rsid w:val="00E814EC"/>
    <w:rsid w:val="00E81AA0"/>
    <w:rsid w:val="00E84229"/>
    <w:rsid w:val="00E86D30"/>
    <w:rsid w:val="00E90E4E"/>
    <w:rsid w:val="00E92F1E"/>
    <w:rsid w:val="00E9391E"/>
    <w:rsid w:val="00EA0C6C"/>
    <w:rsid w:val="00EA1052"/>
    <w:rsid w:val="00EA218F"/>
    <w:rsid w:val="00EA3C9B"/>
    <w:rsid w:val="00EA4259"/>
    <w:rsid w:val="00EA4F29"/>
    <w:rsid w:val="00EA5F83"/>
    <w:rsid w:val="00EA668C"/>
    <w:rsid w:val="00EA6F9D"/>
    <w:rsid w:val="00EB5EDC"/>
    <w:rsid w:val="00EB6F3C"/>
    <w:rsid w:val="00EC1E2C"/>
    <w:rsid w:val="00ED030E"/>
    <w:rsid w:val="00ED1C7D"/>
    <w:rsid w:val="00ED2A8D"/>
    <w:rsid w:val="00EE1F49"/>
    <w:rsid w:val="00EE54CB"/>
    <w:rsid w:val="00EF1C54"/>
    <w:rsid w:val="00EF23C8"/>
    <w:rsid w:val="00EF404B"/>
    <w:rsid w:val="00EF7AB3"/>
    <w:rsid w:val="00F00376"/>
    <w:rsid w:val="00F02F9B"/>
    <w:rsid w:val="00F15682"/>
    <w:rsid w:val="00F157E2"/>
    <w:rsid w:val="00F20E5E"/>
    <w:rsid w:val="00F41744"/>
    <w:rsid w:val="00F42554"/>
    <w:rsid w:val="00F527AC"/>
    <w:rsid w:val="00F61A18"/>
    <w:rsid w:val="00F61D83"/>
    <w:rsid w:val="00F65DD1"/>
    <w:rsid w:val="00F70611"/>
    <w:rsid w:val="00F707B3"/>
    <w:rsid w:val="00F71135"/>
    <w:rsid w:val="00F77615"/>
    <w:rsid w:val="00F90461"/>
    <w:rsid w:val="00FB16A8"/>
    <w:rsid w:val="00FB51A6"/>
    <w:rsid w:val="00FC378B"/>
    <w:rsid w:val="00FC3977"/>
    <w:rsid w:val="00FD2F16"/>
    <w:rsid w:val="00FD3637"/>
    <w:rsid w:val="00FD5561"/>
    <w:rsid w:val="00FD6065"/>
    <w:rsid w:val="00FD68D4"/>
    <w:rsid w:val="00FF4733"/>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9E6F20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81AA0"/>
    <w:pPr>
      <w:spacing w:after="0" w:line="216" w:lineRule="atLeast"/>
    </w:pPr>
    <w:rPr>
      <w:sz w:val="18"/>
      <w:lang w:val="en-GB"/>
    </w:rPr>
  </w:style>
  <w:style w:type="paragraph" w:styleId="Heading1">
    <w:name w:val="heading 1"/>
    <w:basedOn w:val="Normal"/>
    <w:next w:val="Heading1separatationline"/>
    <w:link w:val="Heading1Char"/>
    <w:qFormat/>
    <w:rsid w:val="00F61A18"/>
    <w:pPr>
      <w:keepNext/>
      <w:keepLines/>
      <w:numPr>
        <w:numId w:val="16"/>
      </w:numPr>
      <w:spacing w:before="240" w:line="240" w:lineRule="atLeast"/>
      <w:outlineLvl w:val="0"/>
    </w:pPr>
    <w:rPr>
      <w:rFonts w:asciiTheme="majorHAnsi" w:eastAsiaTheme="majorEastAsia" w:hAnsiTheme="majorHAnsi" w:cstheme="majorBidi"/>
      <w:b/>
      <w:bCs/>
      <w:caps/>
      <w:color w:val="00AFAA"/>
      <w:sz w:val="28"/>
      <w:szCs w:val="24"/>
    </w:rPr>
  </w:style>
  <w:style w:type="paragraph" w:styleId="Heading2">
    <w:name w:val="heading 2"/>
    <w:basedOn w:val="Normal"/>
    <w:next w:val="Heading2separationline"/>
    <w:link w:val="Heading2Char"/>
    <w:autoRedefine/>
    <w:qFormat/>
    <w:rsid w:val="00F61A18"/>
    <w:pPr>
      <w:keepNext/>
      <w:keepLines/>
      <w:numPr>
        <w:ilvl w:val="1"/>
        <w:numId w:val="16"/>
      </w:numPr>
      <w:ind w:right="709"/>
      <w:outlineLvl w:val="1"/>
    </w:pPr>
    <w:rPr>
      <w:rFonts w:asciiTheme="majorHAnsi" w:eastAsiaTheme="majorEastAsia" w:hAnsiTheme="majorHAnsi" w:cstheme="majorBidi"/>
      <w:b/>
      <w:bCs/>
      <w:caps/>
      <w:color w:val="00AFAA"/>
      <w:sz w:val="24"/>
      <w:szCs w:val="24"/>
    </w:rPr>
  </w:style>
  <w:style w:type="paragraph" w:styleId="Heading3">
    <w:name w:val="heading 3"/>
    <w:basedOn w:val="Normal"/>
    <w:next w:val="BodyText"/>
    <w:link w:val="Heading3Char"/>
    <w:autoRedefine/>
    <w:qFormat/>
    <w:rsid w:val="00F61A18"/>
    <w:pPr>
      <w:keepNext/>
      <w:keepLines/>
      <w:numPr>
        <w:ilvl w:val="2"/>
        <w:numId w:val="16"/>
      </w:numPr>
      <w:spacing w:after="60"/>
      <w:ind w:right="851"/>
      <w:outlineLvl w:val="2"/>
    </w:pPr>
    <w:rPr>
      <w:rFonts w:asciiTheme="majorHAnsi" w:eastAsiaTheme="majorEastAsia" w:hAnsiTheme="majorHAnsi" w:cstheme="majorBidi"/>
      <w:b/>
      <w:bCs/>
      <w:smallCaps/>
      <w:color w:val="00AFAA"/>
      <w:sz w:val="22"/>
    </w:rPr>
  </w:style>
  <w:style w:type="paragraph" w:styleId="Heading4">
    <w:name w:val="heading 4"/>
    <w:basedOn w:val="Normal"/>
    <w:next w:val="BodyText"/>
    <w:link w:val="Heading4Char"/>
    <w:qFormat/>
    <w:rsid w:val="00F61A18"/>
    <w:pPr>
      <w:keepNext/>
      <w:keepLines/>
      <w:numPr>
        <w:ilvl w:val="3"/>
        <w:numId w:val="16"/>
      </w:numPr>
      <w:spacing w:before="120" w:after="120"/>
      <w:ind w:right="992"/>
      <w:outlineLvl w:val="3"/>
    </w:pPr>
    <w:rPr>
      <w:rFonts w:asciiTheme="majorHAnsi" w:eastAsiaTheme="majorEastAsia" w:hAnsiTheme="majorHAnsi" w:cstheme="majorBidi"/>
      <w:b/>
      <w:bCs/>
      <w:iCs/>
      <w:color w:val="00AFAA"/>
      <w:sz w:val="22"/>
    </w:rPr>
  </w:style>
  <w:style w:type="paragraph" w:styleId="Heading5">
    <w:name w:val="heading 5"/>
    <w:basedOn w:val="Normal"/>
    <w:next w:val="Normal"/>
    <w:link w:val="Heading5Char"/>
    <w:rsid w:val="00E81AA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E81AA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E81AA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E81AA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E81A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E81AA0"/>
    <w:pPr>
      <w:spacing w:after="0" w:line="240" w:lineRule="exact"/>
    </w:pPr>
    <w:rPr>
      <w:sz w:val="20"/>
      <w:lang w:val="en-GB"/>
    </w:rPr>
  </w:style>
  <w:style w:type="character" w:customStyle="1" w:styleId="HeaderChar">
    <w:name w:val="Header Char"/>
    <w:basedOn w:val="DefaultParagraphFont"/>
    <w:link w:val="Header"/>
    <w:rsid w:val="00E81AA0"/>
    <w:rPr>
      <w:sz w:val="20"/>
      <w:lang w:val="en-GB"/>
    </w:rPr>
  </w:style>
  <w:style w:type="paragraph" w:styleId="Footer">
    <w:name w:val="footer"/>
    <w:link w:val="FooterChar"/>
    <w:rsid w:val="00E81AA0"/>
    <w:pPr>
      <w:spacing w:after="0" w:line="240" w:lineRule="exact"/>
    </w:pPr>
    <w:rPr>
      <w:sz w:val="20"/>
      <w:lang w:val="en-GB"/>
    </w:rPr>
  </w:style>
  <w:style w:type="character" w:customStyle="1" w:styleId="FooterChar">
    <w:name w:val="Footer Char"/>
    <w:basedOn w:val="DefaultParagraphFont"/>
    <w:link w:val="Footer"/>
    <w:rsid w:val="00E81AA0"/>
    <w:rPr>
      <w:sz w:val="20"/>
      <w:lang w:val="en-GB"/>
    </w:rPr>
  </w:style>
  <w:style w:type="paragraph" w:styleId="BalloonText">
    <w:name w:val="Balloon Text"/>
    <w:basedOn w:val="Normal"/>
    <w:link w:val="BalloonTextChar"/>
    <w:rsid w:val="00E81AA0"/>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81AA0"/>
    <w:rPr>
      <w:rFonts w:ascii="Tahoma" w:hAnsi="Tahoma" w:cs="Tahoma"/>
      <w:sz w:val="16"/>
      <w:szCs w:val="16"/>
      <w:lang w:val="en-GB"/>
    </w:rPr>
  </w:style>
  <w:style w:type="table" w:styleId="TableGrid">
    <w:name w:val="Table Grid"/>
    <w:basedOn w:val="TableNormal"/>
    <w:uiPriority w:val="59"/>
    <w:rsid w:val="00E81A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E81AA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F61A18"/>
    <w:rPr>
      <w:rFonts w:asciiTheme="majorHAnsi" w:eastAsiaTheme="majorEastAsia" w:hAnsiTheme="majorHAnsi" w:cstheme="majorBidi"/>
      <w:b/>
      <w:bCs/>
      <w:caps/>
      <w:color w:val="00AFAA"/>
      <w:sz w:val="28"/>
      <w:szCs w:val="24"/>
      <w:lang w:val="en-GB"/>
    </w:rPr>
  </w:style>
  <w:style w:type="character" w:customStyle="1" w:styleId="Heading2Char">
    <w:name w:val="Heading 2 Char"/>
    <w:basedOn w:val="DefaultParagraphFont"/>
    <w:link w:val="Heading2"/>
    <w:rsid w:val="00F61A18"/>
    <w:rPr>
      <w:rFonts w:asciiTheme="majorHAnsi" w:eastAsiaTheme="majorEastAsia" w:hAnsiTheme="majorHAnsi" w:cstheme="majorBidi"/>
      <w:b/>
      <w:bCs/>
      <w:caps/>
      <w:color w:val="00AFAA"/>
      <w:sz w:val="24"/>
      <w:szCs w:val="24"/>
      <w:lang w:val="en-GB"/>
    </w:rPr>
  </w:style>
  <w:style w:type="character" w:customStyle="1" w:styleId="Heading3Char">
    <w:name w:val="Heading 3 Char"/>
    <w:basedOn w:val="DefaultParagraphFont"/>
    <w:link w:val="Heading3"/>
    <w:rsid w:val="00F61A18"/>
    <w:rPr>
      <w:rFonts w:asciiTheme="majorHAnsi" w:eastAsiaTheme="majorEastAsia" w:hAnsiTheme="majorHAnsi" w:cstheme="majorBidi"/>
      <w:b/>
      <w:bCs/>
      <w:smallCaps/>
      <w:color w:val="00AFAA"/>
      <w:lang w:val="en-GB"/>
    </w:rPr>
  </w:style>
  <w:style w:type="paragraph" w:styleId="List">
    <w:name w:val="List"/>
    <w:basedOn w:val="Normal"/>
    <w:uiPriority w:val="99"/>
    <w:unhideWhenUsed/>
    <w:rsid w:val="00E81AA0"/>
    <w:pPr>
      <w:ind w:left="360" w:hanging="360"/>
      <w:contextualSpacing/>
    </w:pPr>
    <w:rPr>
      <w:sz w:val="22"/>
    </w:rPr>
  </w:style>
  <w:style w:type="character" w:customStyle="1" w:styleId="Heading4Char">
    <w:name w:val="Heading 4 Char"/>
    <w:basedOn w:val="DefaultParagraphFont"/>
    <w:link w:val="Heading4"/>
    <w:rsid w:val="00F61A18"/>
    <w:rPr>
      <w:rFonts w:asciiTheme="majorHAnsi" w:eastAsiaTheme="majorEastAsia" w:hAnsiTheme="majorHAnsi" w:cstheme="majorBidi"/>
      <w:b/>
      <w:bCs/>
      <w:iCs/>
      <w:color w:val="00AFAA"/>
      <w:lang w:val="en-GB"/>
    </w:rPr>
  </w:style>
  <w:style w:type="character" w:customStyle="1" w:styleId="Heading5Char">
    <w:name w:val="Heading 5 Char"/>
    <w:basedOn w:val="DefaultParagraphFont"/>
    <w:link w:val="Heading5"/>
    <w:rsid w:val="00E81AA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E81AA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E81AA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E81AA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E81AA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F61A18"/>
    <w:pPr>
      <w:numPr>
        <w:numId w:val="5"/>
      </w:numPr>
      <w:spacing w:after="120"/>
    </w:pPr>
    <w:rPr>
      <w:color w:val="000000" w:themeColor="text1"/>
      <w:sz w:val="22"/>
    </w:rPr>
  </w:style>
  <w:style w:type="paragraph" w:customStyle="1" w:styleId="Bullet2">
    <w:name w:val="Bullet 2"/>
    <w:basedOn w:val="Normal"/>
    <w:link w:val="Bullet2Char"/>
    <w:qFormat/>
    <w:rsid w:val="00F61A18"/>
    <w:pPr>
      <w:numPr>
        <w:numId w:val="6"/>
      </w:numPr>
      <w:spacing w:after="120"/>
    </w:pPr>
    <w:rPr>
      <w:color w:val="000000" w:themeColor="text1"/>
      <w:sz w:val="22"/>
    </w:rPr>
  </w:style>
  <w:style w:type="paragraph" w:customStyle="1" w:styleId="Heading1separatationline">
    <w:name w:val="Heading 1 separatation line"/>
    <w:basedOn w:val="Normal"/>
    <w:next w:val="BodyText"/>
    <w:rsid w:val="00E770F6"/>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E770F6"/>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E81AA0"/>
    <w:pPr>
      <w:spacing w:line="180" w:lineRule="exact"/>
      <w:jc w:val="right"/>
    </w:pPr>
    <w:rPr>
      <w:color w:val="00558C" w:themeColor="accent1"/>
    </w:rPr>
  </w:style>
  <w:style w:type="paragraph" w:customStyle="1" w:styleId="Editionnumber">
    <w:name w:val="Edition number"/>
    <w:basedOn w:val="Normal"/>
    <w:rsid w:val="00E81AA0"/>
    <w:rPr>
      <w:b/>
      <w:color w:val="00558C" w:themeColor="accent1"/>
      <w:sz w:val="50"/>
      <w:szCs w:val="50"/>
    </w:rPr>
  </w:style>
  <w:style w:type="paragraph" w:customStyle="1" w:styleId="Contents">
    <w:name w:val="Contents"/>
    <w:basedOn w:val="Header"/>
    <w:rsid w:val="00E81AA0"/>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E81AA0"/>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E81AA0"/>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E81AA0"/>
    <w:rPr>
      <w:color w:val="00558C" w:themeColor="accent1"/>
      <w:u w:val="single"/>
    </w:rPr>
  </w:style>
  <w:style w:type="paragraph" w:styleId="ListNumber3">
    <w:name w:val="List Number 3"/>
    <w:basedOn w:val="Normal"/>
    <w:uiPriority w:val="99"/>
    <w:unhideWhenUsed/>
    <w:rsid w:val="00E81AA0"/>
    <w:pPr>
      <w:contextualSpacing/>
    </w:pPr>
  </w:style>
  <w:style w:type="paragraph" w:styleId="TableofFigures">
    <w:name w:val="table of figures"/>
    <w:basedOn w:val="Normal"/>
    <w:next w:val="Normal"/>
    <w:uiPriority w:val="99"/>
    <w:rsid w:val="00E81AA0"/>
    <w:pPr>
      <w:tabs>
        <w:tab w:val="right" w:leader="dot" w:pos="9781"/>
      </w:tabs>
      <w:spacing w:after="60"/>
      <w:ind w:left="1276" w:hanging="1276"/>
    </w:pPr>
    <w:rPr>
      <w:i/>
      <w:sz w:val="22"/>
    </w:rPr>
  </w:style>
  <w:style w:type="paragraph" w:customStyle="1" w:styleId="Tabletext">
    <w:name w:val="Table text"/>
    <w:basedOn w:val="Normal"/>
    <w:qFormat/>
    <w:rsid w:val="00651526"/>
    <w:pPr>
      <w:spacing w:before="60" w:after="60"/>
      <w:ind w:left="113" w:right="113"/>
    </w:pPr>
    <w:rPr>
      <w:color w:val="000000" w:themeColor="text1"/>
      <w:sz w:val="20"/>
    </w:rPr>
  </w:style>
  <w:style w:type="paragraph" w:customStyle="1" w:styleId="Tabletexttitle">
    <w:name w:val="Table text title"/>
    <w:basedOn w:val="Tabletext"/>
    <w:rsid w:val="00E81AA0"/>
    <w:rPr>
      <w:b/>
      <w:color w:val="009FE3" w:themeColor="accent2"/>
    </w:rPr>
  </w:style>
  <w:style w:type="table" w:styleId="MediumShading1">
    <w:name w:val="Medium Shading 1"/>
    <w:basedOn w:val="TableNormal"/>
    <w:uiPriority w:val="63"/>
    <w:rsid w:val="00E81AA0"/>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E81AA0"/>
    <w:rPr>
      <w:b/>
      <w:bCs/>
      <w:i/>
      <w:color w:val="575756"/>
      <w:sz w:val="22"/>
      <w:u w:val="single"/>
    </w:rPr>
  </w:style>
  <w:style w:type="paragraph" w:styleId="TOC3">
    <w:name w:val="toc 3"/>
    <w:basedOn w:val="Normal"/>
    <w:next w:val="Normal"/>
    <w:uiPriority w:val="39"/>
    <w:unhideWhenUsed/>
    <w:rsid w:val="00E81AA0"/>
    <w:pPr>
      <w:spacing w:after="60"/>
      <w:ind w:left="1134" w:hanging="709"/>
    </w:pPr>
  </w:style>
  <w:style w:type="paragraph" w:styleId="BodyTextIndent3">
    <w:name w:val="Body Text Indent 3"/>
    <w:basedOn w:val="Normal"/>
    <w:link w:val="BodyTextIndent3Char"/>
    <w:semiHidden/>
    <w:unhideWhenUsed/>
    <w:rsid w:val="00E81AA0"/>
    <w:pPr>
      <w:spacing w:after="120"/>
      <w:ind w:left="360"/>
    </w:pPr>
    <w:rPr>
      <w:sz w:val="16"/>
      <w:szCs w:val="16"/>
    </w:rPr>
  </w:style>
  <w:style w:type="character" w:customStyle="1" w:styleId="Bullet2Char">
    <w:name w:val="Bullet 2 Char"/>
    <w:basedOn w:val="DefaultParagraphFont"/>
    <w:link w:val="Bullet2"/>
    <w:rsid w:val="00F61A18"/>
    <w:rPr>
      <w:color w:val="000000" w:themeColor="text1"/>
      <w:lang w:val="en-GB"/>
    </w:rPr>
  </w:style>
  <w:style w:type="character" w:customStyle="1" w:styleId="BodyTextIndent3Char">
    <w:name w:val="Body Text Indent 3 Char"/>
    <w:basedOn w:val="DefaultParagraphFont"/>
    <w:link w:val="BodyTextIndent3"/>
    <w:semiHidden/>
    <w:rsid w:val="00E81AA0"/>
    <w:rPr>
      <w:sz w:val="16"/>
      <w:szCs w:val="16"/>
      <w:lang w:val="en-GB"/>
    </w:rPr>
  </w:style>
  <w:style w:type="paragraph" w:customStyle="1" w:styleId="AppendixHead1">
    <w:name w:val="Appendix Head 1"/>
    <w:basedOn w:val="Normal"/>
    <w:next w:val="Heading1separatationline"/>
    <w:rsid w:val="00F61A18"/>
    <w:pPr>
      <w:numPr>
        <w:numId w:val="3"/>
      </w:numPr>
      <w:spacing w:before="120" w:after="120" w:line="240" w:lineRule="auto"/>
    </w:pPr>
    <w:rPr>
      <w:rFonts w:eastAsia="Calibri" w:cs="Arial"/>
      <w:b/>
      <w:caps/>
      <w:color w:val="00AFAA"/>
      <w:sz w:val="28"/>
      <w:lang w:eastAsia="en-GB"/>
    </w:rPr>
  </w:style>
  <w:style w:type="paragraph" w:customStyle="1" w:styleId="AppendixHead2">
    <w:name w:val="Appendix Head 2"/>
    <w:basedOn w:val="Normal"/>
    <w:next w:val="Heading2separationline"/>
    <w:rsid w:val="00F61A18"/>
    <w:pPr>
      <w:numPr>
        <w:ilvl w:val="1"/>
        <w:numId w:val="3"/>
      </w:numPr>
      <w:spacing w:before="120" w:after="120" w:line="240" w:lineRule="auto"/>
    </w:pPr>
    <w:rPr>
      <w:rFonts w:eastAsia="Calibri" w:cs="Arial"/>
      <w:b/>
      <w:caps/>
      <w:color w:val="00AFAA"/>
      <w:sz w:val="24"/>
      <w:lang w:eastAsia="en-GB"/>
    </w:rPr>
  </w:style>
  <w:style w:type="paragraph" w:customStyle="1" w:styleId="AppendixHead3">
    <w:name w:val="Appendix Head 3"/>
    <w:basedOn w:val="Normal"/>
    <w:next w:val="BodyText"/>
    <w:rsid w:val="00F61A18"/>
    <w:pPr>
      <w:numPr>
        <w:ilvl w:val="2"/>
        <w:numId w:val="3"/>
      </w:numPr>
      <w:spacing w:before="120" w:after="120" w:line="240" w:lineRule="auto"/>
    </w:pPr>
    <w:rPr>
      <w:rFonts w:eastAsia="Calibri" w:cs="Arial"/>
      <w:b/>
      <w:smallCaps/>
      <w:color w:val="00AFAA"/>
      <w:sz w:val="22"/>
      <w:lang w:eastAsia="en-GB"/>
    </w:rPr>
  </w:style>
  <w:style w:type="paragraph" w:customStyle="1" w:styleId="AppendixHead4">
    <w:name w:val="Appendix Head 4"/>
    <w:basedOn w:val="Normal"/>
    <w:next w:val="BodyText"/>
    <w:rsid w:val="00F61A18"/>
    <w:pPr>
      <w:numPr>
        <w:ilvl w:val="3"/>
        <w:numId w:val="3"/>
      </w:numPr>
      <w:spacing w:before="120" w:after="120" w:line="240" w:lineRule="auto"/>
    </w:pPr>
    <w:rPr>
      <w:rFonts w:eastAsia="Calibri" w:cs="Arial"/>
      <w:b/>
      <w:color w:val="00AFAA"/>
      <w:sz w:val="22"/>
      <w:lang w:eastAsia="en-GB"/>
    </w:rPr>
  </w:style>
  <w:style w:type="paragraph" w:customStyle="1" w:styleId="Annex">
    <w:name w:val="Annex"/>
    <w:basedOn w:val="Normal"/>
    <w:next w:val="BodyText"/>
    <w:link w:val="AnnexChar"/>
    <w:qFormat/>
    <w:rsid w:val="00F61A18"/>
    <w:pPr>
      <w:numPr>
        <w:numId w:val="1"/>
      </w:numPr>
      <w:spacing w:after="360"/>
    </w:pPr>
    <w:rPr>
      <w:b/>
      <w:i/>
      <w:caps/>
      <w:color w:val="407EC9"/>
      <w:sz w:val="28"/>
      <w:u w:val="single"/>
    </w:rPr>
  </w:style>
  <w:style w:type="character" w:customStyle="1" w:styleId="AnnexChar">
    <w:name w:val="Annex Char"/>
    <w:basedOn w:val="DefaultParagraphFont"/>
    <w:link w:val="Annex"/>
    <w:rsid w:val="00F61A18"/>
    <w:rPr>
      <w:b/>
      <w:i/>
      <w:caps/>
      <w:color w:val="407EC9"/>
      <w:sz w:val="28"/>
      <w:u w:val="single"/>
      <w:lang w:val="en-GB"/>
    </w:rPr>
  </w:style>
  <w:style w:type="paragraph" w:customStyle="1" w:styleId="AnnexAHead1">
    <w:name w:val="Annex A Head 1"/>
    <w:basedOn w:val="Normal"/>
    <w:next w:val="Heading1separatationline"/>
    <w:rsid w:val="00F61A18"/>
    <w:pPr>
      <w:numPr>
        <w:numId w:val="14"/>
      </w:numPr>
      <w:spacing w:before="120" w:after="120" w:line="240" w:lineRule="auto"/>
    </w:pPr>
    <w:rPr>
      <w:rFonts w:eastAsia="Calibri" w:cs="Calibri"/>
      <w:b/>
      <w:bCs/>
      <w:caps/>
      <w:color w:val="00AFAA"/>
      <w:sz w:val="28"/>
      <w:lang w:eastAsia="en-GB"/>
    </w:rPr>
  </w:style>
  <w:style w:type="paragraph" w:customStyle="1" w:styleId="AnnexAHead2">
    <w:name w:val="Annex A Head 2"/>
    <w:basedOn w:val="Normal"/>
    <w:next w:val="Heading2separationline"/>
    <w:rsid w:val="00F61A18"/>
    <w:pPr>
      <w:numPr>
        <w:ilvl w:val="1"/>
        <w:numId w:val="14"/>
      </w:numPr>
      <w:spacing w:before="120" w:after="120" w:line="240" w:lineRule="auto"/>
    </w:pPr>
    <w:rPr>
      <w:rFonts w:eastAsia="Calibri" w:cs="Calibri"/>
      <w:b/>
      <w:caps/>
      <w:color w:val="00AFAA"/>
      <w:sz w:val="24"/>
      <w:lang w:eastAsia="en-GB"/>
    </w:rPr>
  </w:style>
  <w:style w:type="paragraph" w:styleId="BodyText">
    <w:name w:val="Body Text"/>
    <w:basedOn w:val="Normal"/>
    <w:link w:val="BodyTextChar"/>
    <w:unhideWhenUsed/>
    <w:qFormat/>
    <w:rsid w:val="00E81AA0"/>
    <w:pPr>
      <w:spacing w:after="120"/>
    </w:pPr>
    <w:rPr>
      <w:sz w:val="22"/>
    </w:rPr>
  </w:style>
  <w:style w:type="character" w:customStyle="1" w:styleId="BodyTextChar">
    <w:name w:val="Body Text Char"/>
    <w:basedOn w:val="DefaultParagraphFont"/>
    <w:link w:val="BodyText"/>
    <w:rsid w:val="00E81AA0"/>
    <w:rPr>
      <w:lang w:val="en-GB"/>
    </w:rPr>
  </w:style>
  <w:style w:type="paragraph" w:customStyle="1" w:styleId="AnnexAHead3">
    <w:name w:val="Annex A Head 3"/>
    <w:basedOn w:val="Normal"/>
    <w:next w:val="BodyText"/>
    <w:rsid w:val="00F61A18"/>
    <w:pPr>
      <w:numPr>
        <w:ilvl w:val="2"/>
        <w:numId w:val="14"/>
      </w:numPr>
      <w:spacing w:before="120" w:after="120" w:line="240" w:lineRule="auto"/>
    </w:pPr>
    <w:rPr>
      <w:rFonts w:eastAsia="Calibri" w:cs="Calibri"/>
      <w:b/>
      <w:smallCaps/>
      <w:color w:val="00AFAA"/>
      <w:sz w:val="22"/>
      <w:lang w:eastAsia="en-GB"/>
    </w:rPr>
  </w:style>
  <w:style w:type="paragraph" w:customStyle="1" w:styleId="AnnexAHead4">
    <w:name w:val="Annex A Head 4"/>
    <w:basedOn w:val="Normal"/>
    <w:next w:val="BodyText"/>
    <w:rsid w:val="00F61A18"/>
    <w:pPr>
      <w:numPr>
        <w:ilvl w:val="3"/>
        <w:numId w:val="14"/>
      </w:numPr>
      <w:spacing w:before="120" w:after="120" w:line="240" w:lineRule="auto"/>
    </w:pPr>
    <w:rPr>
      <w:rFonts w:eastAsia="Calibri" w:cs="Calibri"/>
      <w:b/>
      <w:color w:val="00AFAA"/>
      <w:sz w:val="22"/>
      <w:lang w:eastAsia="en-GB"/>
    </w:rPr>
  </w:style>
  <w:style w:type="paragraph" w:customStyle="1" w:styleId="Appendix">
    <w:name w:val="Appendix"/>
    <w:basedOn w:val="Annex"/>
    <w:next w:val="Normal"/>
    <w:qFormat/>
    <w:rsid w:val="00F61A18"/>
    <w:pPr>
      <w:numPr>
        <w:numId w:val="2"/>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E81AA0"/>
    <w:rPr>
      <w:noProof w:val="0"/>
      <w:sz w:val="18"/>
      <w:szCs w:val="18"/>
      <w:lang w:val="en-GB"/>
    </w:rPr>
  </w:style>
  <w:style w:type="paragraph" w:styleId="CommentText">
    <w:name w:val="annotation text"/>
    <w:basedOn w:val="Normal"/>
    <w:link w:val="CommentTextChar"/>
    <w:unhideWhenUsed/>
    <w:rsid w:val="00E81AA0"/>
    <w:pPr>
      <w:spacing w:line="240" w:lineRule="auto"/>
    </w:pPr>
    <w:rPr>
      <w:sz w:val="24"/>
      <w:szCs w:val="24"/>
    </w:rPr>
  </w:style>
  <w:style w:type="character" w:customStyle="1" w:styleId="CommentTextChar">
    <w:name w:val="Comment Text Char"/>
    <w:basedOn w:val="DefaultParagraphFont"/>
    <w:link w:val="CommentText"/>
    <w:rsid w:val="00E81AA0"/>
    <w:rPr>
      <w:sz w:val="24"/>
      <w:szCs w:val="24"/>
      <w:lang w:val="en-GB"/>
    </w:rPr>
  </w:style>
  <w:style w:type="paragraph" w:styleId="CommentSubject">
    <w:name w:val="annotation subject"/>
    <w:basedOn w:val="CommentText"/>
    <w:next w:val="CommentText"/>
    <w:link w:val="CommentSubjectChar"/>
    <w:unhideWhenUsed/>
    <w:rsid w:val="00E81AA0"/>
    <w:rPr>
      <w:b/>
      <w:bCs/>
      <w:sz w:val="20"/>
      <w:szCs w:val="20"/>
    </w:rPr>
  </w:style>
  <w:style w:type="character" w:customStyle="1" w:styleId="CommentSubjectChar">
    <w:name w:val="Comment Subject Char"/>
    <w:basedOn w:val="CommentTextChar"/>
    <w:link w:val="CommentSubject"/>
    <w:rsid w:val="00E81AA0"/>
    <w:rPr>
      <w:b/>
      <w:bCs/>
      <w:sz w:val="20"/>
      <w:szCs w:val="20"/>
      <w:lang w:val="en-GB"/>
    </w:rPr>
  </w:style>
  <w:style w:type="paragraph" w:styleId="FootnoteText">
    <w:name w:val="footnote text"/>
    <w:basedOn w:val="Normal"/>
    <w:link w:val="FootnoteTextChar"/>
    <w:unhideWhenUsed/>
    <w:rsid w:val="00E81AA0"/>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E81AA0"/>
    <w:rPr>
      <w:sz w:val="18"/>
      <w:szCs w:val="24"/>
      <w:vertAlign w:val="superscript"/>
      <w:lang w:val="en-GB"/>
    </w:rPr>
  </w:style>
  <w:style w:type="paragraph" w:customStyle="1" w:styleId="InsetList">
    <w:name w:val="Inset List"/>
    <w:basedOn w:val="Normal"/>
    <w:rsid w:val="00F61A18"/>
    <w:pPr>
      <w:numPr>
        <w:numId w:val="10"/>
      </w:numPr>
      <w:tabs>
        <w:tab w:val="num" w:pos="360"/>
      </w:tabs>
      <w:spacing w:after="120"/>
      <w:ind w:left="0" w:firstLine="0"/>
      <w:jc w:val="both"/>
    </w:pPr>
    <w:rPr>
      <w:sz w:val="22"/>
    </w:rPr>
  </w:style>
  <w:style w:type="paragraph" w:customStyle="1" w:styleId="Footereditionno">
    <w:name w:val="Footer edition no."/>
    <w:basedOn w:val="Normal"/>
    <w:rsid w:val="00E81AA0"/>
    <w:pPr>
      <w:tabs>
        <w:tab w:val="right" w:pos="10206"/>
      </w:tabs>
    </w:pPr>
    <w:rPr>
      <w:b/>
      <w:color w:val="00558C"/>
      <w:sz w:val="15"/>
    </w:rPr>
  </w:style>
  <w:style w:type="paragraph" w:customStyle="1" w:styleId="Forward">
    <w:name w:val="Forward"/>
    <w:basedOn w:val="Normal"/>
    <w:next w:val="BodyText"/>
    <w:rsid w:val="002C7B21"/>
    <w:pPr>
      <w:spacing w:before="240" w:after="360"/>
      <w:jc w:val="center"/>
    </w:pPr>
    <w:rPr>
      <w:b/>
      <w:caps/>
      <w:color w:val="009FE3"/>
      <w:sz w:val="32"/>
    </w:rPr>
  </w:style>
  <w:style w:type="paragraph" w:customStyle="1" w:styleId="References">
    <w:name w:val="References"/>
    <w:basedOn w:val="Normal"/>
    <w:qFormat/>
    <w:rsid w:val="002974BA"/>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F61A18"/>
    <w:pPr>
      <w:numPr>
        <w:numId w:val="13"/>
      </w:numPr>
      <w:spacing w:after="240"/>
      <w:ind w:left="992" w:hanging="992"/>
    </w:pPr>
  </w:style>
  <w:style w:type="paragraph" w:styleId="ListNumber">
    <w:name w:val="List Number"/>
    <w:basedOn w:val="Normal"/>
    <w:rsid w:val="00F61A18"/>
    <w:pPr>
      <w:numPr>
        <w:numId w:val="11"/>
      </w:numPr>
      <w:contextualSpacing/>
    </w:pPr>
  </w:style>
  <w:style w:type="paragraph" w:styleId="TOC4">
    <w:name w:val="toc 4"/>
    <w:basedOn w:val="Normal"/>
    <w:next w:val="Normal"/>
    <w:autoRedefine/>
    <w:uiPriority w:val="39"/>
    <w:unhideWhenUsed/>
    <w:rsid w:val="002A29D4"/>
    <w:pPr>
      <w:tabs>
        <w:tab w:val="right" w:leader="dot" w:pos="10195"/>
      </w:tabs>
      <w:spacing w:after="40"/>
      <w:ind w:left="1418" w:right="425" w:hanging="1418"/>
    </w:pPr>
    <w:rPr>
      <w:b/>
      <w:color w:val="00558C"/>
      <w:sz w:val="22"/>
    </w:rPr>
  </w:style>
  <w:style w:type="paragraph" w:customStyle="1" w:styleId="ListofFigures">
    <w:name w:val="List of Figures"/>
    <w:basedOn w:val="Normal"/>
    <w:next w:val="Normal"/>
    <w:rsid w:val="00E81AA0"/>
    <w:pPr>
      <w:spacing w:after="240" w:line="480" w:lineRule="atLeast"/>
    </w:pPr>
    <w:rPr>
      <w:b/>
      <w:color w:val="009FE3" w:themeColor="accent2"/>
      <w:sz w:val="40"/>
      <w:szCs w:val="40"/>
    </w:rPr>
  </w:style>
  <w:style w:type="paragraph" w:styleId="EnvelopeAddress">
    <w:name w:val="envelope address"/>
    <w:basedOn w:val="Normal"/>
    <w:uiPriority w:val="99"/>
    <w:semiHidden/>
    <w:unhideWhenUsed/>
    <w:rsid w:val="00D95BDA"/>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Closing">
    <w:name w:val="Closing"/>
    <w:basedOn w:val="Normal"/>
    <w:link w:val="ClosingChar"/>
    <w:uiPriority w:val="99"/>
    <w:semiHidden/>
    <w:unhideWhenUsed/>
    <w:rsid w:val="00D95BDA"/>
    <w:pPr>
      <w:spacing w:line="240" w:lineRule="auto"/>
      <w:ind w:left="4320"/>
    </w:pPr>
  </w:style>
  <w:style w:type="character" w:styleId="FootnoteReference">
    <w:name w:val="footnote reference"/>
    <w:rsid w:val="00E81AA0"/>
    <w:rPr>
      <w:vertAlign w:val="superscript"/>
    </w:rPr>
  </w:style>
  <w:style w:type="character" w:customStyle="1" w:styleId="ClosingChar">
    <w:name w:val="Closing Char"/>
    <w:basedOn w:val="DefaultParagraphFont"/>
    <w:link w:val="Closing"/>
    <w:uiPriority w:val="99"/>
    <w:semiHidden/>
    <w:rsid w:val="00D95BDA"/>
    <w:rPr>
      <w:sz w:val="18"/>
      <w:lang w:val="en-GB"/>
    </w:rPr>
  </w:style>
  <w:style w:type="paragraph" w:styleId="BodyText2">
    <w:name w:val="Body Text 2"/>
    <w:basedOn w:val="Normal"/>
    <w:link w:val="BodyText2Char"/>
    <w:semiHidden/>
    <w:unhideWhenUsed/>
    <w:rsid w:val="00D95BDA"/>
    <w:pPr>
      <w:spacing w:after="120" w:line="480" w:lineRule="auto"/>
    </w:pPr>
  </w:style>
  <w:style w:type="paragraph" w:customStyle="1" w:styleId="Listatext">
    <w:name w:val="List a text"/>
    <w:basedOn w:val="Normal"/>
    <w:qFormat/>
    <w:rsid w:val="00F61A18"/>
    <w:pPr>
      <w:spacing w:after="120"/>
      <w:ind w:left="1134"/>
    </w:pPr>
    <w:rPr>
      <w:sz w:val="22"/>
    </w:rPr>
  </w:style>
  <w:style w:type="character" w:customStyle="1" w:styleId="BodyText2Char">
    <w:name w:val="Body Text 2 Char"/>
    <w:basedOn w:val="DefaultParagraphFont"/>
    <w:link w:val="BodyText2"/>
    <w:semiHidden/>
    <w:rsid w:val="00D95BDA"/>
    <w:rPr>
      <w:sz w:val="18"/>
      <w:lang w:val="en-GB"/>
    </w:rPr>
  </w:style>
  <w:style w:type="paragraph" w:styleId="BodyTextFirstIndent">
    <w:name w:val="Body Text First Indent"/>
    <w:basedOn w:val="BodyText"/>
    <w:link w:val="BodyTextFirstIndentChar"/>
    <w:semiHidden/>
    <w:rsid w:val="00D95BDA"/>
    <w:pPr>
      <w:spacing w:after="0"/>
      <w:ind w:firstLine="360"/>
    </w:pPr>
    <w:rPr>
      <w:sz w:val="18"/>
    </w:rPr>
  </w:style>
  <w:style w:type="character" w:customStyle="1" w:styleId="BodyTextFirstIndentChar">
    <w:name w:val="Body Text First Indent Char"/>
    <w:basedOn w:val="BodyTextChar"/>
    <w:link w:val="BodyTextFirstIndent"/>
    <w:semiHidden/>
    <w:rsid w:val="00D95BDA"/>
    <w:rPr>
      <w:sz w:val="18"/>
      <w:lang w:val="en-GB"/>
    </w:rPr>
  </w:style>
  <w:style w:type="numbering" w:styleId="ArticleSection">
    <w:name w:val="Outline List 3"/>
    <w:basedOn w:val="NoList"/>
    <w:rsid w:val="00F61A18"/>
    <w:pPr>
      <w:numPr>
        <w:numId w:val="4"/>
      </w:numPr>
    </w:pPr>
  </w:style>
  <w:style w:type="paragraph" w:styleId="TOC6">
    <w:name w:val="toc 6"/>
    <w:basedOn w:val="Normal"/>
    <w:next w:val="Normal"/>
    <w:autoRedefine/>
    <w:rsid w:val="00E81AA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E81AA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E81AA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E81AA0"/>
    <w:pPr>
      <w:spacing w:line="240" w:lineRule="auto"/>
      <w:ind w:left="1680"/>
    </w:pPr>
    <w:rPr>
      <w:rFonts w:ascii="Arial" w:eastAsia="Times New Roman" w:hAnsi="Arial" w:cs="Times New Roman"/>
      <w:sz w:val="20"/>
      <w:szCs w:val="20"/>
    </w:rPr>
  </w:style>
  <w:style w:type="paragraph" w:customStyle="1" w:styleId="Listitext">
    <w:name w:val="List i text"/>
    <w:basedOn w:val="Normal"/>
    <w:rsid w:val="00F61A18"/>
    <w:pPr>
      <w:ind w:left="2268" w:hanging="567"/>
    </w:pPr>
    <w:rPr>
      <w:sz w:val="20"/>
    </w:rPr>
  </w:style>
  <w:style w:type="paragraph" w:styleId="TOC5">
    <w:name w:val="toc 5"/>
    <w:basedOn w:val="Normal"/>
    <w:next w:val="Normal"/>
    <w:autoRedefine/>
    <w:uiPriority w:val="39"/>
    <w:rsid w:val="00E81AA0"/>
    <w:pPr>
      <w:tabs>
        <w:tab w:val="right" w:leader="dot" w:pos="10206"/>
      </w:tabs>
      <w:spacing w:before="60" w:after="60" w:line="240" w:lineRule="auto"/>
      <w:ind w:left="1843" w:hanging="1418"/>
    </w:pPr>
    <w:rPr>
      <w:rFonts w:eastAsia="Times New Roman" w:cs="Times New Roman"/>
      <w:color w:val="00558C"/>
      <w:sz w:val="22"/>
      <w:szCs w:val="20"/>
    </w:rPr>
  </w:style>
  <w:style w:type="paragraph" w:customStyle="1" w:styleId="Bullet1text">
    <w:name w:val="Bullet 1 text"/>
    <w:basedOn w:val="Normal"/>
    <w:rsid w:val="003840BF"/>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3840BF"/>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F61A18"/>
    <w:pPr>
      <w:numPr>
        <w:numId w:val="7"/>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3840BF"/>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FF4733"/>
    <w:pPr>
      <w:numPr>
        <w:numId w:val="33"/>
      </w:numPr>
      <w:spacing w:after="120" w:line="240" w:lineRule="auto"/>
      <w:jc w:val="both"/>
    </w:pPr>
    <w:rPr>
      <w:rFonts w:eastAsia="Times New Roman" w:cs="Times New Roman"/>
      <w:sz w:val="22"/>
      <w:szCs w:val="20"/>
      <w:lang w:eastAsia="en-GB"/>
    </w:rPr>
  </w:style>
  <w:style w:type="paragraph" w:customStyle="1" w:styleId="Lista">
    <w:name w:val="List a"/>
    <w:basedOn w:val="Normal"/>
    <w:qFormat/>
    <w:rsid w:val="00403A6C"/>
    <w:pPr>
      <w:numPr>
        <w:ilvl w:val="1"/>
        <w:numId w:val="45"/>
      </w:numPr>
    </w:pPr>
    <w:rPr>
      <w:rFonts w:cs="Times New Roman"/>
      <w:sz w:val="22"/>
      <w:szCs w:val="20"/>
      <w:lang w:eastAsia="en-GB"/>
    </w:rPr>
  </w:style>
  <w:style w:type="paragraph" w:customStyle="1" w:styleId="Listi">
    <w:name w:val="List i"/>
    <w:basedOn w:val="Normal"/>
    <w:qFormat/>
    <w:rsid w:val="00403A6C"/>
    <w:pPr>
      <w:numPr>
        <w:ilvl w:val="2"/>
        <w:numId w:val="45"/>
      </w:numPr>
      <w:spacing w:after="120"/>
    </w:pPr>
    <w:rPr>
      <w:sz w:val="20"/>
    </w:rPr>
  </w:style>
  <w:style w:type="paragraph" w:customStyle="1" w:styleId="List1text">
    <w:name w:val="List 1 text"/>
    <w:basedOn w:val="Normal"/>
    <w:qFormat/>
    <w:rsid w:val="00F61A18"/>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E81AA0"/>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E81AA0"/>
    <w:rPr>
      <w:rFonts w:ascii="Tahoma" w:eastAsia="Times New Roman" w:hAnsi="Tahoma" w:cs="Times New Roman"/>
      <w:sz w:val="20"/>
      <w:szCs w:val="24"/>
      <w:shd w:val="clear" w:color="auto" w:fill="000080"/>
      <w:lang w:val="de-DE" w:eastAsia="de-DE"/>
    </w:rPr>
  </w:style>
  <w:style w:type="character" w:styleId="FollowedHyperlink">
    <w:name w:val="FollowedHyperlink"/>
    <w:rsid w:val="00E81AA0"/>
    <w:rPr>
      <w:color w:val="800080"/>
      <w:u w:val="single"/>
    </w:rPr>
  </w:style>
  <w:style w:type="paragraph" w:styleId="NormalWeb">
    <w:name w:val="Normal (Web)"/>
    <w:basedOn w:val="Normal"/>
    <w:uiPriority w:val="99"/>
    <w:rsid w:val="00E81AA0"/>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E81AA0"/>
    <w:pPr>
      <w:tabs>
        <w:tab w:val="left" w:pos="1134"/>
        <w:tab w:val="right" w:pos="9781"/>
      </w:tabs>
    </w:pPr>
  </w:style>
  <w:style w:type="character" w:styleId="Emphasis">
    <w:name w:val="Emphasis"/>
    <w:rsid w:val="00E81AA0"/>
    <w:rPr>
      <w:i/>
      <w:iCs/>
    </w:rPr>
  </w:style>
  <w:style w:type="character" w:styleId="HTMLCite">
    <w:name w:val="HTML Cite"/>
    <w:rsid w:val="00E81AA0"/>
    <w:rPr>
      <w:i/>
      <w:iCs/>
    </w:rPr>
  </w:style>
  <w:style w:type="paragraph" w:customStyle="1" w:styleId="equation">
    <w:name w:val="equation"/>
    <w:basedOn w:val="Normal"/>
    <w:next w:val="BodyText"/>
    <w:rsid w:val="00F61A18"/>
    <w:pPr>
      <w:keepNext/>
      <w:numPr>
        <w:numId w:val="8"/>
      </w:numPr>
      <w:spacing w:after="120" w:line="240" w:lineRule="auto"/>
    </w:pPr>
    <w:rPr>
      <w:rFonts w:eastAsia="Times New Roman" w:cs="Times New Roman"/>
      <w:b/>
      <w:i/>
      <w:sz w:val="22"/>
      <w:szCs w:val="24"/>
      <w:u w:val="single"/>
    </w:rPr>
  </w:style>
  <w:style w:type="paragraph" w:customStyle="1" w:styleId="Default">
    <w:name w:val="Default"/>
    <w:rsid w:val="00E81AA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E81AA0"/>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E81AA0"/>
    <w:pPr>
      <w:numPr>
        <w:numId w:val="0"/>
      </w:numPr>
      <w:spacing w:before="480" w:line="276" w:lineRule="auto"/>
      <w:outlineLvl w:val="9"/>
    </w:pPr>
    <w:rPr>
      <w:caps w:val="0"/>
      <w:color w:val="003F68" w:themeColor="accent1" w:themeShade="BF"/>
      <w:szCs w:val="28"/>
      <w:lang w:val="sv-SE"/>
    </w:rPr>
  </w:style>
  <w:style w:type="paragraph" w:customStyle="1" w:styleId="Textedesaisie">
    <w:name w:val="Texte de saisie"/>
    <w:basedOn w:val="Normal"/>
    <w:link w:val="TextedesaisieCar"/>
    <w:rsid w:val="00E81AA0"/>
    <w:rPr>
      <w:color w:val="000000" w:themeColor="text1"/>
      <w:sz w:val="22"/>
    </w:rPr>
  </w:style>
  <w:style w:type="character" w:customStyle="1" w:styleId="TextedesaisieCar">
    <w:name w:val="Texte de saisie Car"/>
    <w:basedOn w:val="DefaultParagraphFont"/>
    <w:link w:val="Textedesaisie"/>
    <w:rsid w:val="00E81AA0"/>
    <w:rPr>
      <w:color w:val="000000" w:themeColor="text1"/>
      <w:lang w:val="en-GB"/>
    </w:rPr>
  </w:style>
  <w:style w:type="paragraph" w:customStyle="1" w:styleId="AnnexTablecaption">
    <w:name w:val="Annex Table caption"/>
    <w:basedOn w:val="Tablecaption"/>
    <w:next w:val="Normal"/>
    <w:rsid w:val="00F61A18"/>
    <w:pPr>
      <w:ind w:left="851" w:hanging="851"/>
    </w:pPr>
  </w:style>
  <w:style w:type="paragraph" w:customStyle="1" w:styleId="Figurecaption">
    <w:name w:val="Figure caption"/>
    <w:basedOn w:val="Caption"/>
    <w:next w:val="Normal"/>
    <w:rsid w:val="00F61A18"/>
    <w:pPr>
      <w:numPr>
        <w:numId w:val="9"/>
      </w:numPr>
      <w:spacing w:before="240" w:after="240"/>
    </w:pPr>
  </w:style>
  <w:style w:type="paragraph" w:customStyle="1" w:styleId="AnnexBHead1">
    <w:name w:val="Annex B Head 1"/>
    <w:basedOn w:val="AnnexAHead1"/>
    <w:next w:val="Heading1separatationline"/>
    <w:rsid w:val="00A03913"/>
    <w:pPr>
      <w:numPr>
        <w:numId w:val="0"/>
      </w:numPr>
    </w:pPr>
  </w:style>
  <w:style w:type="paragraph" w:styleId="NoSpacing">
    <w:name w:val="No Spacing"/>
    <w:uiPriority w:val="1"/>
    <w:semiHidden/>
    <w:rsid w:val="00E81AA0"/>
    <w:pPr>
      <w:spacing w:after="0" w:line="240" w:lineRule="auto"/>
    </w:pPr>
    <w:rPr>
      <w:sz w:val="18"/>
      <w:lang w:val="en-GB"/>
    </w:rPr>
  </w:style>
  <w:style w:type="paragraph" w:customStyle="1" w:styleId="AnnexBHead2">
    <w:name w:val="Annex B Head 2"/>
    <w:basedOn w:val="AnnexAHead2"/>
    <w:next w:val="Heading2separationline"/>
    <w:rsid w:val="00F61A18"/>
    <w:pPr>
      <w:numPr>
        <w:numId w:val="15"/>
      </w:numPr>
    </w:pPr>
  </w:style>
  <w:style w:type="paragraph" w:customStyle="1" w:styleId="AnnexBHead3">
    <w:name w:val="Annex B Head 3"/>
    <w:basedOn w:val="AnnexAHead3"/>
    <w:next w:val="BodyText"/>
    <w:rsid w:val="00F61A18"/>
    <w:pPr>
      <w:numPr>
        <w:numId w:val="15"/>
      </w:numPr>
    </w:pPr>
  </w:style>
  <w:style w:type="paragraph" w:customStyle="1" w:styleId="AnnexBHead4">
    <w:name w:val="Annex B Head 4"/>
    <w:basedOn w:val="AnnexAHead4"/>
    <w:next w:val="BodyText"/>
    <w:rsid w:val="00F61A18"/>
    <w:pPr>
      <w:numPr>
        <w:numId w:val="15"/>
      </w:numPr>
    </w:pPr>
  </w:style>
  <w:style w:type="paragraph" w:customStyle="1" w:styleId="Editionnumber-footer">
    <w:name w:val="Edition number - footer"/>
    <w:basedOn w:val="Footer"/>
    <w:next w:val="NoSpacing"/>
    <w:rsid w:val="00E81AA0"/>
    <w:pPr>
      <w:framePr w:hSpace="142" w:wrap="around" w:hAnchor="margin" w:xAlign="center" w:yAlign="bottom"/>
      <w:spacing w:before="40" w:line="180" w:lineRule="exact"/>
      <w:suppressOverlap/>
    </w:pPr>
    <w:rPr>
      <w:b/>
      <w:color w:val="00558C" w:themeColor="accent1"/>
      <w:sz w:val="15"/>
      <w:szCs w:val="15"/>
    </w:rPr>
  </w:style>
  <w:style w:type="paragraph" w:customStyle="1" w:styleId="Tableheading">
    <w:name w:val="Table heading"/>
    <w:basedOn w:val="Normal"/>
    <w:qFormat/>
    <w:rsid w:val="00651526"/>
    <w:pPr>
      <w:spacing w:before="60" w:after="60"/>
      <w:ind w:left="113" w:right="113"/>
    </w:pPr>
    <w:rPr>
      <w:b/>
      <w:color w:val="00AFAA"/>
      <w:sz w:val="20"/>
      <w:lang w:val="en-US"/>
    </w:rPr>
  </w:style>
  <w:style w:type="character" w:styleId="PageNumber">
    <w:name w:val="page number"/>
    <w:rsid w:val="00E81AA0"/>
    <w:rPr>
      <w:rFonts w:asciiTheme="minorHAnsi" w:hAnsiTheme="minorHAnsi"/>
      <w:sz w:val="15"/>
    </w:rPr>
  </w:style>
  <w:style w:type="paragraph" w:customStyle="1" w:styleId="Part">
    <w:name w:val="Part"/>
    <w:basedOn w:val="Normal"/>
    <w:next w:val="Heading1"/>
    <w:qFormat/>
    <w:rsid w:val="00F61A18"/>
    <w:pPr>
      <w:numPr>
        <w:numId w:val="17"/>
      </w:numPr>
      <w:spacing w:after="240"/>
      <w:jc w:val="center"/>
    </w:pPr>
    <w:rPr>
      <w:b/>
      <w:caps/>
      <w:color w:val="009FDF"/>
      <w:sz w:val="32"/>
    </w:rPr>
  </w:style>
  <w:style w:type="paragraph" w:customStyle="1" w:styleId="Documentdate">
    <w:name w:val="Document date"/>
    <w:basedOn w:val="Normal"/>
    <w:rsid w:val="00E81AA0"/>
    <w:rPr>
      <w:b/>
      <w:color w:val="00558C"/>
      <w:sz w:val="28"/>
    </w:rPr>
  </w:style>
  <w:style w:type="paragraph" w:customStyle="1" w:styleId="Documentnumber">
    <w:name w:val="Document number"/>
    <w:basedOn w:val="Normal"/>
    <w:next w:val="Normal"/>
    <w:rsid w:val="00E81AA0"/>
    <w:rPr>
      <w:caps/>
      <w:color w:val="00558C"/>
      <w:sz w:val="50"/>
    </w:rPr>
  </w:style>
  <w:style w:type="paragraph" w:customStyle="1" w:styleId="Module">
    <w:name w:val="Module"/>
    <w:basedOn w:val="Normal"/>
    <w:next w:val="Heading1"/>
    <w:qFormat/>
    <w:rsid w:val="00F61A18"/>
    <w:pPr>
      <w:numPr>
        <w:numId w:val="19"/>
      </w:numPr>
      <w:spacing w:after="240" w:line="240" w:lineRule="auto"/>
    </w:pPr>
    <w:rPr>
      <w:rFonts w:eastAsia="Times New Roman" w:cs="Times New Roman"/>
      <w:b/>
      <w:color w:val="009FDF"/>
      <w:sz w:val="32"/>
      <w:szCs w:val="24"/>
      <w:u w:val="single" w:color="009FDF"/>
    </w:rPr>
  </w:style>
  <w:style w:type="paragraph" w:customStyle="1" w:styleId="Footerlandscape">
    <w:name w:val="Footer landscape"/>
    <w:basedOn w:val="Normal"/>
    <w:rsid w:val="00E81AA0"/>
    <w:pPr>
      <w:pBdr>
        <w:top w:val="single" w:sz="4" w:space="1" w:color="auto"/>
      </w:pBdr>
      <w:tabs>
        <w:tab w:val="right" w:pos="15309"/>
      </w:tabs>
      <w:adjustRightInd w:val="0"/>
    </w:pPr>
    <w:rPr>
      <w:b/>
      <w:color w:val="00558C"/>
      <w:sz w:val="15"/>
    </w:rPr>
  </w:style>
  <w:style w:type="paragraph" w:customStyle="1" w:styleId="Footerportrait">
    <w:name w:val="Footer portrait"/>
    <w:basedOn w:val="Normal"/>
    <w:rsid w:val="00E81AA0"/>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81AA0"/>
    <w:pPr>
      <w:ind w:left="0" w:right="0"/>
    </w:pPr>
    <w:rPr>
      <w:b w:val="0"/>
      <w:color w:val="00558C"/>
    </w:rPr>
  </w:style>
  <w:style w:type="paragraph" w:customStyle="1" w:styleId="Equationcaption">
    <w:name w:val="Equation caption"/>
    <w:basedOn w:val="TableofFigures"/>
    <w:next w:val="BodyText"/>
    <w:rsid w:val="00E81AA0"/>
    <w:pPr>
      <w:tabs>
        <w:tab w:val="left" w:pos="1843"/>
      </w:tabs>
    </w:pPr>
    <w:rPr>
      <w:b/>
    </w:rPr>
  </w:style>
  <w:style w:type="paragraph" w:customStyle="1" w:styleId="Headingseparationline-landscape">
    <w:name w:val="Heading separation line - landscape"/>
    <w:basedOn w:val="Heading1separatationline"/>
    <w:rsid w:val="00E81AA0"/>
    <w:pPr>
      <w:ind w:right="14317"/>
    </w:pPr>
  </w:style>
  <w:style w:type="character" w:styleId="PlaceholderText">
    <w:name w:val="Placeholder Text"/>
    <w:basedOn w:val="DefaultParagraphFont"/>
    <w:uiPriority w:val="99"/>
    <w:semiHidden/>
    <w:rsid w:val="00E81AA0"/>
    <w:rPr>
      <w:color w:val="808080"/>
    </w:rPr>
  </w:style>
  <w:style w:type="paragraph" w:customStyle="1" w:styleId="Reference">
    <w:name w:val="Reference"/>
    <w:basedOn w:val="Normal"/>
    <w:rsid w:val="00F61A18"/>
    <w:pPr>
      <w:numPr>
        <w:numId w:val="12"/>
      </w:numPr>
      <w:spacing w:after="120" w:line="240" w:lineRule="auto"/>
    </w:pPr>
    <w:rPr>
      <w:rFonts w:eastAsia="Times New Roman" w:cs="Times New Roman"/>
      <w:sz w:val="22"/>
      <w:szCs w:val="20"/>
    </w:rPr>
  </w:style>
  <w:style w:type="paragraph" w:customStyle="1" w:styleId="Style1">
    <w:name w:val="Style1"/>
    <w:basedOn w:val="Tableheading"/>
    <w:rsid w:val="00E81AA0"/>
    <w:rPr>
      <w:color w:val="407EC9"/>
    </w:rPr>
  </w:style>
  <w:style w:type="paragraph" w:customStyle="1" w:styleId="Style2">
    <w:name w:val="Style2"/>
    <w:basedOn w:val="TOC3"/>
    <w:autoRedefine/>
    <w:rsid w:val="00E81AA0"/>
    <w:pPr>
      <w:tabs>
        <w:tab w:val="left" w:pos="1985"/>
        <w:tab w:val="right" w:pos="10195"/>
      </w:tabs>
    </w:pPr>
    <w:rPr>
      <w:rFonts w:eastAsiaTheme="minorEastAsia"/>
      <w:noProof/>
      <w:sz w:val="24"/>
      <w:szCs w:val="24"/>
      <w:lang w:val="en-US"/>
    </w:rPr>
  </w:style>
  <w:style w:type="paragraph" w:customStyle="1" w:styleId="Acronym">
    <w:name w:val="Acronym"/>
    <w:basedOn w:val="Normal"/>
    <w:qFormat/>
    <w:rsid w:val="00924ABF"/>
    <w:pPr>
      <w:spacing w:after="60"/>
      <w:ind w:left="1418" w:hanging="1418"/>
    </w:pPr>
    <w:rPr>
      <w:sz w:val="22"/>
    </w:rPr>
  </w:style>
  <w:style w:type="paragraph" w:customStyle="1" w:styleId="AnnexHeading1">
    <w:name w:val="Annex Heading 1"/>
    <w:basedOn w:val="Normal"/>
    <w:next w:val="BodyText"/>
    <w:rsid w:val="00F61A18"/>
    <w:pPr>
      <w:numPr>
        <w:numId w:val="21"/>
      </w:numPr>
      <w:spacing w:before="120" w:after="120" w:line="240" w:lineRule="auto"/>
    </w:pPr>
    <w:rPr>
      <w:rFonts w:ascii="Arial" w:eastAsia="Calibri" w:hAnsi="Arial" w:cs="Arial"/>
      <w:b/>
      <w:caps/>
      <w:sz w:val="24"/>
      <w:lang w:eastAsia="en-GB"/>
    </w:rPr>
  </w:style>
  <w:style w:type="paragraph" w:customStyle="1" w:styleId="AnnexHeading2">
    <w:name w:val="Annex Heading 2"/>
    <w:basedOn w:val="Normal"/>
    <w:next w:val="BodyText"/>
    <w:rsid w:val="00F61A18"/>
    <w:pPr>
      <w:numPr>
        <w:ilvl w:val="1"/>
        <w:numId w:val="21"/>
      </w:numPr>
      <w:spacing w:before="120" w:after="120" w:line="240" w:lineRule="auto"/>
    </w:pPr>
    <w:rPr>
      <w:rFonts w:ascii="Arial" w:eastAsia="Calibri" w:hAnsi="Arial" w:cs="Arial"/>
      <w:b/>
      <w:sz w:val="22"/>
      <w:lang w:eastAsia="en-GB"/>
    </w:rPr>
  </w:style>
  <w:style w:type="paragraph" w:customStyle="1" w:styleId="AnnexHeading3">
    <w:name w:val="Annex Heading 3"/>
    <w:basedOn w:val="Normal"/>
    <w:next w:val="Normal"/>
    <w:rsid w:val="00F61A18"/>
    <w:pPr>
      <w:numPr>
        <w:ilvl w:val="2"/>
        <w:numId w:val="21"/>
      </w:numPr>
      <w:spacing w:before="120" w:after="120" w:line="240" w:lineRule="auto"/>
    </w:pPr>
    <w:rPr>
      <w:rFonts w:ascii="Arial" w:eastAsia="Calibri" w:hAnsi="Arial" w:cs="Arial"/>
      <w:sz w:val="22"/>
      <w:lang w:eastAsia="en-GB"/>
    </w:rPr>
  </w:style>
  <w:style w:type="paragraph" w:customStyle="1" w:styleId="AnnexHeading4">
    <w:name w:val="Annex Heading 4"/>
    <w:basedOn w:val="Normal"/>
    <w:next w:val="BodyText"/>
    <w:rsid w:val="00F61A18"/>
    <w:pPr>
      <w:numPr>
        <w:ilvl w:val="3"/>
        <w:numId w:val="21"/>
      </w:numPr>
      <w:spacing w:before="120" w:after="120" w:line="240" w:lineRule="auto"/>
    </w:pPr>
    <w:rPr>
      <w:rFonts w:ascii="Arial" w:eastAsia="Calibri" w:hAnsi="Arial" w:cs="Arial"/>
      <w:sz w:val="22"/>
      <w:lang w:eastAsia="en-GB"/>
    </w:rPr>
  </w:style>
  <w:style w:type="paragraph" w:customStyle="1" w:styleId="CM14">
    <w:name w:val="CM14"/>
    <w:basedOn w:val="Normal"/>
    <w:next w:val="Normal"/>
    <w:rsid w:val="00EA4259"/>
    <w:pPr>
      <w:widowControl w:val="0"/>
      <w:autoSpaceDE w:val="0"/>
      <w:autoSpaceDN w:val="0"/>
      <w:adjustRightInd w:val="0"/>
      <w:spacing w:line="240" w:lineRule="auto"/>
    </w:pPr>
    <w:rPr>
      <w:rFonts w:ascii="Arial" w:eastAsia="MS Mincho" w:hAnsi="Arial" w:cs="Arial"/>
      <w:sz w:val="24"/>
      <w:szCs w:val="24"/>
    </w:rPr>
  </w:style>
  <w:style w:type="paragraph" w:customStyle="1" w:styleId="TableList11">
    <w:name w:val="Table List 11"/>
    <w:basedOn w:val="List1"/>
    <w:rsid w:val="00F61A18"/>
    <w:pPr>
      <w:numPr>
        <w:numId w:val="23"/>
      </w:numPr>
      <w:tabs>
        <w:tab w:val="clear" w:pos="0"/>
      </w:tabs>
      <w:spacing w:after="60"/>
      <w:jc w:val="left"/>
    </w:pPr>
    <w:rPr>
      <w:sz w:val="18"/>
      <w:szCs w:val="18"/>
    </w:rPr>
  </w:style>
  <w:style w:type="paragraph" w:customStyle="1" w:styleId="Tablelista">
    <w:name w:val="Table list a"/>
    <w:basedOn w:val="Normal"/>
    <w:rsid w:val="00403A6C"/>
    <w:pPr>
      <w:numPr>
        <w:ilvl w:val="1"/>
        <w:numId w:val="24"/>
      </w:numPr>
      <w:spacing w:after="120" w:line="240" w:lineRule="auto"/>
      <w:jc w:val="both"/>
    </w:pPr>
    <w:rPr>
      <w:rFonts w:cs="Times New Roman"/>
      <w:szCs w:val="18"/>
      <w:lang w:val="fr-FR" w:eastAsia="en-GB"/>
    </w:rPr>
  </w:style>
  <w:style w:type="paragraph" w:customStyle="1" w:styleId="Tablelisti">
    <w:name w:val="Table list i"/>
    <w:basedOn w:val="Listi"/>
    <w:rsid w:val="00F61A18"/>
    <w:pPr>
      <w:spacing w:after="60"/>
      <w:ind w:left="1320"/>
    </w:pPr>
    <w:rPr>
      <w:sz w:val="18"/>
      <w:lang w:val="fr-FR"/>
    </w:rPr>
  </w:style>
  <w:style w:type="character" w:styleId="Strong">
    <w:name w:val="Strong"/>
    <w:rsid w:val="00DC190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665E94-CC14-44CA-8AA0-B377E517C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1839</Words>
  <Characters>10483</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12298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Plenary Room</cp:lastModifiedBy>
  <cp:revision>2</cp:revision>
  <cp:lastPrinted>2016-02-11T12:10:00Z</cp:lastPrinted>
  <dcterms:created xsi:type="dcterms:W3CDTF">2016-10-14T07:46:00Z</dcterms:created>
  <dcterms:modified xsi:type="dcterms:W3CDTF">2016-10-14T07:46:00Z</dcterms:modified>
  <cp:category/>
</cp:coreProperties>
</file>